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826F08"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w:t>
      </w:r>
      <w:r w:rsidRPr="00826F08">
        <w:rPr>
          <w:rFonts w:ascii="GHEA Grapalat" w:hAnsi="GHEA Grapalat"/>
          <w:i w:val="0"/>
          <w:lang w:val="af-ZA"/>
        </w:rPr>
        <w:t xml:space="preserve">հաստատված է </w:t>
      </w:r>
      <w:r w:rsidR="00C0193C" w:rsidRPr="00826F08">
        <w:rPr>
          <w:rFonts w:ascii="GHEA Grapalat" w:hAnsi="GHEA Grapalat"/>
          <w:i w:val="0"/>
          <w:lang w:val="af-ZA"/>
        </w:rPr>
        <w:t xml:space="preserve">գնահատող </w:t>
      </w:r>
      <w:r w:rsidRPr="00826F08">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826F08">
        <w:rPr>
          <w:rFonts w:ascii="GHEA Grapalat" w:hAnsi="GHEA Grapalat"/>
          <w:i w:val="0"/>
          <w:color w:val="000000"/>
          <w:lang w:val="af-ZA"/>
        </w:rPr>
        <w:t>2022 թվականի</w:t>
      </w:r>
      <w:r w:rsidRPr="00826F08">
        <w:rPr>
          <w:rFonts w:ascii="GHEA Grapalat" w:hAnsi="GHEA Grapalat"/>
          <w:i w:val="0"/>
          <w:color w:val="000000"/>
          <w:lang w:val="hy-AM"/>
        </w:rPr>
        <w:t xml:space="preserve"> </w:t>
      </w:r>
      <w:r w:rsidR="00B633A6" w:rsidRPr="00826F08">
        <w:rPr>
          <w:rFonts w:ascii="GHEA Grapalat" w:hAnsi="GHEA Grapalat"/>
          <w:i w:val="0"/>
          <w:color w:val="000000"/>
          <w:lang w:val="en-US"/>
        </w:rPr>
        <w:t>օգոստոսի</w:t>
      </w:r>
      <w:r w:rsidRPr="00826F08">
        <w:rPr>
          <w:rFonts w:ascii="GHEA Grapalat" w:hAnsi="GHEA Grapalat"/>
          <w:i w:val="0"/>
          <w:color w:val="000000"/>
          <w:lang w:val="hy-AM"/>
        </w:rPr>
        <w:t xml:space="preserve"> </w:t>
      </w:r>
      <w:r w:rsidR="00826F08" w:rsidRPr="00234E5D">
        <w:rPr>
          <w:rFonts w:ascii="GHEA Grapalat" w:hAnsi="GHEA Grapalat"/>
          <w:i w:val="0"/>
          <w:color w:val="000000"/>
          <w:lang w:val="af-ZA"/>
        </w:rPr>
        <w:t>2</w:t>
      </w:r>
      <w:r w:rsidR="00234E5D" w:rsidRPr="00234E5D">
        <w:rPr>
          <w:rFonts w:ascii="GHEA Grapalat" w:hAnsi="GHEA Grapalat"/>
          <w:i w:val="0"/>
          <w:color w:val="000000"/>
          <w:lang w:val="af-ZA"/>
        </w:rPr>
        <w:t>5</w:t>
      </w:r>
      <w:r w:rsidRPr="00826F08">
        <w:rPr>
          <w:rFonts w:ascii="GHEA Grapalat" w:hAnsi="GHEA Grapalat"/>
          <w:i w:val="0"/>
          <w:color w:val="000000"/>
          <w:lang w:val="hy-AM"/>
        </w:rPr>
        <w:t>-ի թիվ 1</w:t>
      </w:r>
      <w:r w:rsidRPr="00826F08">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6E50E7">
        <w:rPr>
          <w:rFonts w:ascii="GHEA Grapalat" w:hAnsi="GHEA Grapalat"/>
          <w:b/>
          <w:i w:val="0"/>
          <w:lang w:val="af-ZA"/>
        </w:rPr>
        <w:t>ԳՀԱՊՁԲ-ՀՎԿԱԿ-2022-83</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6E50E7">
        <w:rPr>
          <w:rFonts w:ascii="GHEA Grapalat" w:hAnsi="GHEA Grapalat"/>
          <w:b/>
          <w:i w:val="0"/>
          <w:lang w:val="af-ZA"/>
        </w:rPr>
        <w:t>վառելիքի</w:t>
      </w:r>
      <w:r w:rsidR="00B633A6">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826F08" w:rsidRDefault="00357D48" w:rsidP="00EF3662">
      <w:pPr>
        <w:pStyle w:val="BodyTextIndent"/>
        <w:spacing w:line="240" w:lineRule="auto"/>
        <w:rPr>
          <w:rFonts w:ascii="GHEA Grapalat" w:hAnsi="GHEA Grapalat"/>
          <w:i w:val="0"/>
          <w:lang w:val="af-ZA"/>
        </w:rPr>
      </w:pPr>
      <w:r w:rsidRPr="00826F08">
        <w:rPr>
          <w:rFonts w:ascii="GHEA Grapalat" w:hAnsi="GHEA Grapalat"/>
          <w:i w:val="0"/>
          <w:lang w:val="af-ZA"/>
        </w:rPr>
        <w:t xml:space="preserve">Էլեկտրոնային ձևով հրավեր տրամադրելու պահանջի դեպքում պատվիրատուն </w:t>
      </w:r>
      <w:r w:rsidR="00E222A7" w:rsidRPr="00826F08">
        <w:rPr>
          <w:rFonts w:ascii="GHEA Grapalat" w:hAnsi="GHEA Grapalat"/>
          <w:i w:val="0"/>
          <w:lang w:val="af-ZA"/>
        </w:rPr>
        <w:t xml:space="preserve">անվճար </w:t>
      </w:r>
      <w:r w:rsidRPr="00826F08">
        <w:rPr>
          <w:rFonts w:ascii="GHEA Grapalat" w:hAnsi="GHEA Grapalat"/>
          <w:i w:val="0"/>
          <w:lang w:val="af-ZA"/>
        </w:rPr>
        <w:t>ապահովում է հրավերի` էլեկտրոնային ձևով տրամադրումը դիմում</w:t>
      </w:r>
      <w:r w:rsidR="0006311D" w:rsidRPr="00826F08">
        <w:rPr>
          <w:rFonts w:ascii="GHEA Grapalat" w:hAnsi="GHEA Grapalat"/>
          <w:i w:val="0"/>
          <w:lang w:val="af-ZA"/>
        </w:rPr>
        <w:t>ը</w:t>
      </w:r>
      <w:r w:rsidRPr="00826F08">
        <w:rPr>
          <w:rFonts w:ascii="GHEA Grapalat" w:hAnsi="GHEA Grapalat"/>
          <w:i w:val="0"/>
          <w:lang w:val="af-ZA"/>
        </w:rPr>
        <w:t xml:space="preserve"> ստանալու օրվան հաջորդող աշխատանքային օրվա ընթացքում</w:t>
      </w:r>
      <w:r w:rsidR="004D5671" w:rsidRPr="00826F08">
        <w:rPr>
          <w:rFonts w:ascii="GHEA Grapalat" w:hAnsi="GHEA Grapalat"/>
          <w:i w:val="0"/>
          <w:lang w:val="af-ZA"/>
        </w:rPr>
        <w:t>։</w:t>
      </w:r>
      <w:r w:rsidRPr="00826F08">
        <w:rPr>
          <w:rFonts w:ascii="GHEA Grapalat" w:hAnsi="GHEA Grapalat"/>
          <w:i w:val="0"/>
          <w:lang w:val="af-ZA"/>
        </w:rPr>
        <w:t xml:space="preserve"> </w:t>
      </w:r>
    </w:p>
    <w:p w:rsidR="00CE081E" w:rsidRPr="00826F08" w:rsidRDefault="00332EE7" w:rsidP="00CE081E">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00CE081E" w:rsidRPr="00826F08">
        <w:rPr>
          <w:rFonts w:ascii="GHEA Grapalat" w:hAnsi="GHEA Grapalat"/>
          <w:b/>
          <w:i w:val="0"/>
          <w:lang w:val="af-ZA"/>
        </w:rPr>
        <w:t>ք.Երևան,</w:t>
      </w:r>
      <w:r w:rsidR="00CE081E" w:rsidRPr="00826F08">
        <w:rPr>
          <w:rFonts w:ascii="GHEA Grapalat" w:hAnsi="GHEA Grapalat"/>
          <w:i w:val="0"/>
          <w:lang w:val="af-ZA"/>
        </w:rPr>
        <w:t xml:space="preserve"> </w:t>
      </w:r>
      <w:r w:rsidR="00CE081E" w:rsidRPr="00826F08">
        <w:rPr>
          <w:rFonts w:ascii="GHEA Grapalat" w:hAnsi="GHEA Grapalat"/>
          <w:b/>
          <w:i w:val="0"/>
          <w:lang w:val="hy-AM"/>
        </w:rPr>
        <w:t xml:space="preserve">Մ.Հերացի 12 </w:t>
      </w:r>
      <w:r w:rsidR="00CE081E" w:rsidRPr="00826F08">
        <w:rPr>
          <w:rFonts w:ascii="GHEA Grapalat" w:hAnsi="GHEA Grapalat"/>
          <w:i w:val="0"/>
          <w:lang w:val="af-ZA"/>
        </w:rPr>
        <w:t>հասցեով, փաստաթղթային ձևով</w:t>
      </w:r>
      <w:r w:rsidR="00CE081E" w:rsidRPr="00826F08">
        <w:rPr>
          <w:rFonts w:ascii="GHEA Grapalat" w:hAnsi="GHEA Grapalat"/>
          <w:i w:val="0"/>
          <w:lang w:val="af-ZA" w:eastAsia="ru-RU"/>
        </w:rPr>
        <w:t xml:space="preserve"> </w:t>
      </w:r>
      <w:r w:rsidR="00CE081E" w:rsidRPr="00826F08">
        <w:rPr>
          <w:rFonts w:ascii="GHEA Grapalat" w:hAnsi="GHEA Grapalat"/>
          <w:i w:val="0"/>
          <w:lang w:val="af-ZA"/>
        </w:rPr>
        <w:t>մինչև սույն հայտարարության հրապարակման օրվանից հաշված</w:t>
      </w:r>
      <w:r w:rsidR="006E5D36">
        <w:rPr>
          <w:rFonts w:ascii="GHEA Grapalat" w:hAnsi="GHEA Grapalat"/>
          <w:b/>
          <w:i w:val="0"/>
          <w:lang w:val="af-ZA"/>
        </w:rPr>
        <w:t xml:space="preserve"> </w:t>
      </w:r>
      <w:r w:rsidR="00EB0FA3">
        <w:rPr>
          <w:rFonts w:ascii="GHEA Grapalat" w:hAnsi="GHEA Grapalat"/>
          <w:b/>
          <w:i w:val="0"/>
          <w:lang w:val="af-ZA"/>
        </w:rPr>
        <w:t>10</w:t>
      </w:r>
      <w:r w:rsidR="00CE081E" w:rsidRPr="00826F08">
        <w:rPr>
          <w:rFonts w:ascii="GHEA Grapalat" w:hAnsi="GHEA Grapalat"/>
          <w:b/>
          <w:i w:val="0"/>
          <w:lang w:val="af-ZA"/>
        </w:rPr>
        <w:t xml:space="preserve">-րդ օրվա ժամը </w:t>
      </w:r>
      <w:r w:rsidR="00CE081E" w:rsidRPr="00826F08">
        <w:rPr>
          <w:rFonts w:ascii="GHEA Grapalat" w:hAnsi="GHEA Grapalat"/>
          <w:b/>
          <w:i w:val="0"/>
          <w:lang w:val="hy-AM"/>
        </w:rPr>
        <w:t>11:30</w:t>
      </w:r>
      <w:r w:rsidR="00CE081E" w:rsidRPr="00826F08">
        <w:rPr>
          <w:rFonts w:ascii="GHEA Grapalat" w:hAnsi="GHEA Grapalat"/>
          <w:b/>
          <w:i w:val="0"/>
          <w:lang w:val="af-ZA"/>
        </w:rPr>
        <w:t>-ը:</w:t>
      </w:r>
      <w:r w:rsidR="00CE081E" w:rsidRPr="00826F08">
        <w:rPr>
          <w:rFonts w:ascii="GHEA Grapalat" w:hAnsi="GHEA Grapalat"/>
          <w:i w:val="0"/>
          <w:lang w:val="af-ZA"/>
        </w:rPr>
        <w:t xml:space="preserve"> </w:t>
      </w:r>
    </w:p>
    <w:p w:rsidR="00357D48" w:rsidRPr="00826F08" w:rsidRDefault="000076A1" w:rsidP="00CE081E">
      <w:pPr>
        <w:pStyle w:val="BodyTextIndent"/>
        <w:spacing w:line="240" w:lineRule="auto"/>
        <w:rPr>
          <w:rFonts w:ascii="GHEA Grapalat" w:hAnsi="GHEA Grapalat"/>
          <w:i w:val="0"/>
          <w:lang w:val="af-ZA"/>
        </w:rPr>
      </w:pPr>
      <w:r w:rsidRPr="00826F08">
        <w:rPr>
          <w:rFonts w:ascii="GHEA Grapalat" w:hAnsi="GHEA Grapalat"/>
          <w:i w:val="0"/>
          <w:lang w:val="af-ZA"/>
        </w:rPr>
        <w:t>Հայտերը, հայերենից բացի, կարող են ներկայացվել նաև անգլերեն կամ ռուսերեն:</w:t>
      </w:r>
      <w:r w:rsidR="00357D48" w:rsidRPr="00826F08">
        <w:rPr>
          <w:rFonts w:ascii="GHEA Grapalat" w:hAnsi="GHEA Grapalat"/>
          <w:i w:val="0"/>
          <w:lang w:val="af-ZA"/>
        </w:rPr>
        <w:t xml:space="preserve"> </w:t>
      </w:r>
    </w:p>
    <w:p w:rsidR="001D3623" w:rsidRPr="00826F08" w:rsidRDefault="001D3623" w:rsidP="001D3623">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826F08">
        <w:rPr>
          <w:rFonts w:ascii="GHEA Grapalat" w:hAnsi="GHEA Grapalat"/>
          <w:b/>
          <w:i w:val="0"/>
          <w:color w:val="000000"/>
          <w:lang w:val="hy-AM"/>
        </w:rPr>
        <w:t>202</w:t>
      </w:r>
      <w:r w:rsidRPr="00826F08">
        <w:rPr>
          <w:rFonts w:ascii="GHEA Grapalat" w:hAnsi="GHEA Grapalat"/>
          <w:b/>
          <w:i w:val="0"/>
          <w:color w:val="000000"/>
          <w:lang w:val="af-ZA"/>
        </w:rPr>
        <w:t>2-</w:t>
      </w:r>
      <w:r w:rsidRPr="00826F08">
        <w:rPr>
          <w:rFonts w:ascii="GHEA Grapalat" w:hAnsi="GHEA Grapalat"/>
          <w:b/>
          <w:i w:val="0"/>
          <w:color w:val="000000"/>
          <w:lang w:val="hy-AM"/>
        </w:rPr>
        <w:t xml:space="preserve">ի </w:t>
      </w:r>
      <w:r w:rsidR="006E5D36">
        <w:rPr>
          <w:rFonts w:ascii="GHEA Grapalat" w:hAnsi="GHEA Grapalat"/>
          <w:b/>
          <w:i w:val="0"/>
          <w:color w:val="000000"/>
          <w:lang w:val="en-GB"/>
        </w:rPr>
        <w:t>հոկ</w:t>
      </w:r>
      <w:r w:rsidR="00234E5D">
        <w:rPr>
          <w:rFonts w:ascii="GHEA Grapalat" w:hAnsi="GHEA Grapalat"/>
          <w:b/>
          <w:i w:val="0"/>
          <w:color w:val="000000"/>
          <w:lang w:val="en-US"/>
        </w:rPr>
        <w:t>տեմբերի</w:t>
      </w:r>
      <w:r w:rsidRPr="00826F08">
        <w:rPr>
          <w:rFonts w:ascii="GHEA Grapalat" w:hAnsi="GHEA Grapalat"/>
          <w:b/>
          <w:i w:val="0"/>
          <w:color w:val="000000"/>
          <w:lang w:val="af-ZA"/>
        </w:rPr>
        <w:t xml:space="preserve"> </w:t>
      </w:r>
      <w:r w:rsidR="00EB0FA3">
        <w:rPr>
          <w:rFonts w:ascii="GHEA Grapalat" w:hAnsi="GHEA Grapalat"/>
          <w:b/>
          <w:i w:val="0"/>
          <w:color w:val="000000"/>
          <w:lang w:val="af-ZA"/>
        </w:rPr>
        <w:t>31</w:t>
      </w:r>
      <w:bookmarkStart w:id="2" w:name="_GoBack"/>
      <w:bookmarkEnd w:id="2"/>
      <w:r w:rsidRPr="00826F08">
        <w:rPr>
          <w:rFonts w:ascii="GHEA Grapalat" w:hAnsi="GHEA Grapalat"/>
          <w:b/>
          <w:i w:val="0"/>
          <w:color w:val="000000"/>
          <w:lang w:val="hy-AM"/>
        </w:rPr>
        <w:t>-</w:t>
      </w:r>
      <w:r w:rsidRPr="00826F08">
        <w:rPr>
          <w:rFonts w:ascii="GHEA Grapalat" w:hAnsi="GHEA Grapalat"/>
          <w:b/>
          <w:i w:val="0"/>
          <w:color w:val="000000"/>
          <w:lang w:val="af-ZA"/>
        </w:rPr>
        <w:t xml:space="preserve">ին ժամը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826F08">
        <w:rPr>
          <w:rFonts w:ascii="GHEA Grapalat" w:hAnsi="GHEA Grapalat"/>
          <w:sz w:val="20"/>
          <w:szCs w:val="20"/>
          <w:lang w:val="af-ZA"/>
        </w:rPr>
        <w:t>Սույն ընթացակարգի վերաբերյալ բողոք</w:t>
      </w:r>
      <w:r w:rsidRPr="00826F08">
        <w:rPr>
          <w:rFonts w:ascii="GHEA Grapalat" w:hAnsi="GHEA Grapalat"/>
          <w:sz w:val="20"/>
          <w:szCs w:val="20"/>
          <w:lang w:val="hy-AM"/>
        </w:rPr>
        <w:t xml:space="preserve">արկումն իրականացվում է </w:t>
      </w:r>
      <w:r w:rsidRPr="00826F08">
        <w:rPr>
          <w:rFonts w:ascii="GHEA Grapalat" w:hAnsi="GHEA Grapalat"/>
          <w:sz w:val="20"/>
          <w:szCs w:val="20"/>
          <w:lang w:val="af-ZA"/>
        </w:rPr>
        <w:t>«</w:t>
      </w:r>
      <w:r w:rsidRPr="00826F08">
        <w:rPr>
          <w:rFonts w:ascii="GHEA Grapalat" w:hAnsi="GHEA Grapalat"/>
          <w:sz w:val="20"/>
          <w:szCs w:val="20"/>
          <w:lang w:val="hy-AM"/>
        </w:rPr>
        <w:t>Գնումների</w:t>
      </w:r>
      <w:r w:rsidRPr="00826F08">
        <w:rPr>
          <w:rFonts w:ascii="GHEA Grapalat" w:hAnsi="GHEA Grapalat"/>
          <w:sz w:val="20"/>
          <w:szCs w:val="20"/>
          <w:lang w:val="af-ZA"/>
        </w:rPr>
        <w:t xml:space="preserve"> </w:t>
      </w:r>
      <w:r w:rsidRPr="00826F08">
        <w:rPr>
          <w:rFonts w:ascii="GHEA Grapalat" w:hAnsi="GHEA Grapalat"/>
          <w:sz w:val="20"/>
          <w:szCs w:val="20"/>
          <w:lang w:val="hy-AM"/>
        </w:rPr>
        <w:t>մասին</w:t>
      </w:r>
      <w:r w:rsidRPr="00826F08">
        <w:rPr>
          <w:rFonts w:ascii="GHEA Grapalat" w:hAnsi="GHEA Grapalat"/>
          <w:sz w:val="20"/>
          <w:szCs w:val="20"/>
          <w:lang w:val="af-ZA"/>
        </w:rPr>
        <w:t>»</w:t>
      </w:r>
      <w:r w:rsidRPr="00826F08">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6E5D36" w:rsidRPr="006E5D36">
        <w:rPr>
          <w:rFonts w:ascii="GHEA Grapalat" w:hAnsi="GHEA Grapalat"/>
          <w:b/>
          <w:i w:val="0"/>
          <w:lang w:val="hy-AM"/>
        </w:rPr>
        <w:t>Հայկ</w:t>
      </w:r>
      <w:r w:rsidRPr="00334AC2">
        <w:rPr>
          <w:rFonts w:ascii="GHEA Grapalat" w:hAnsi="GHEA Grapalat"/>
          <w:b/>
          <w:i w:val="0"/>
          <w:lang w:val="hy-AM"/>
        </w:rPr>
        <w:t>անուշ</w:t>
      </w:r>
      <w:r w:rsidRPr="00E12742">
        <w:rPr>
          <w:rFonts w:ascii="GHEA Grapalat" w:hAnsi="GHEA Grapalat"/>
          <w:b/>
          <w:i w:val="0"/>
          <w:lang w:val="af-ZA"/>
        </w:rPr>
        <w:t xml:space="preserve"> </w:t>
      </w:r>
      <w:r w:rsidR="006E5D36">
        <w:rPr>
          <w:rFonts w:ascii="GHEA Grapalat" w:hAnsi="GHEA Grapalat"/>
          <w:b/>
          <w:i w:val="0"/>
          <w:lang w:val="af-ZA"/>
        </w:rPr>
        <w:t>Հովհաննիս</w:t>
      </w:r>
      <w:r w:rsidRPr="00334AC2">
        <w:rPr>
          <w:rFonts w:ascii="GHEA Grapalat" w:hAnsi="GHEA Grapalat"/>
          <w:b/>
          <w:i w:val="0"/>
          <w:lang w:val="hy-AM"/>
        </w:rPr>
        <w:t>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6E50E7">
        <w:rPr>
          <w:rFonts w:ascii="GHEA Grapalat" w:hAnsi="GHEA Grapalat"/>
          <w:b/>
          <w:i w:val="0"/>
          <w:lang w:val="hy-AM"/>
        </w:rPr>
        <w:t>012-80-80</w:t>
      </w:r>
      <w:r w:rsidR="006E50E7" w:rsidRPr="00EB0FA3">
        <w:rPr>
          <w:rFonts w:ascii="GHEA Grapalat" w:hAnsi="GHEA Grapalat"/>
          <w:b/>
          <w:i w:val="0"/>
          <w:lang w:val="hy-AM"/>
        </w:rPr>
        <w:t>-</w:t>
      </w:r>
      <w:r w:rsidR="006E50E7">
        <w:rPr>
          <w:rFonts w:ascii="GHEA Grapalat" w:hAnsi="GHEA Grapalat"/>
          <w:b/>
          <w:i w:val="0"/>
          <w:lang w:val="hy-AM"/>
        </w:rPr>
        <w:t>83 (6014), 0</w:t>
      </w:r>
      <w:r w:rsidR="006E50E7" w:rsidRPr="00EB0FA3">
        <w:rPr>
          <w:rFonts w:ascii="GHEA Grapalat" w:hAnsi="GHEA Grapalat"/>
          <w:b/>
          <w:i w:val="0"/>
          <w:lang w:val="hy-AM"/>
        </w:rPr>
        <w:t>77-534-354</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884DB6" w:rsidRPr="0098793A" w:rsidRDefault="00884DB6">
      <w:pPr>
        <w:rPr>
          <w:lang w:val="af-ZA"/>
        </w:rPr>
      </w:pPr>
      <w:r w:rsidRPr="0098793A">
        <w:rPr>
          <w:i/>
          <w:lang w:val="af-ZA"/>
        </w:rPr>
        <w:br w:type="page"/>
      </w:r>
    </w:p>
    <w:p w:rsidR="006A63BB" w:rsidRPr="002E1B5B" w:rsidRDefault="006A63BB" w:rsidP="006A63BB">
      <w:pPr>
        <w:pStyle w:val="BodyText"/>
        <w:spacing w:after="0"/>
        <w:ind w:firstLine="567"/>
        <w:jc w:val="right"/>
        <w:rPr>
          <w:rFonts w:ascii="GHEA Grapalat" w:hAnsi="GHEA Grapalat" w:cs="Sylfaen"/>
          <w:i/>
          <w:sz w:val="20"/>
          <w:szCs w:val="20"/>
          <w:lang w:val="af-ZA"/>
        </w:rPr>
      </w:pPr>
      <w:r w:rsidRPr="002E1B5B">
        <w:rPr>
          <w:rFonts w:ascii="GHEA Grapalat" w:hAnsi="GHEA Grapalat" w:cs="Sylfaen"/>
          <w:i/>
          <w:sz w:val="20"/>
          <w:szCs w:val="20"/>
          <w:lang w:val="hy-AM"/>
        </w:rPr>
        <w:lastRenderedPageBreak/>
        <w:t>Հաստատված</w:t>
      </w:r>
      <w:r w:rsidRPr="002E1B5B">
        <w:rPr>
          <w:rFonts w:ascii="GHEA Grapalat" w:hAnsi="GHEA Grapalat" w:cs="Times Armenian"/>
          <w:i/>
          <w:sz w:val="20"/>
          <w:szCs w:val="20"/>
          <w:lang w:val="af-ZA"/>
        </w:rPr>
        <w:t xml:space="preserve"> </w:t>
      </w:r>
      <w:r w:rsidRPr="002E1B5B">
        <w:rPr>
          <w:rFonts w:ascii="GHEA Grapalat" w:hAnsi="GHEA Grapalat" w:cs="Sylfaen"/>
          <w:i/>
          <w:sz w:val="20"/>
          <w:szCs w:val="20"/>
          <w:lang w:val="hy-AM"/>
        </w:rPr>
        <w:t>է</w:t>
      </w:r>
    </w:p>
    <w:p w:rsidR="006A63BB" w:rsidRPr="002E1B5B" w:rsidRDefault="006A63BB" w:rsidP="006A63BB">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6E50E7">
        <w:rPr>
          <w:rFonts w:ascii="GHEA Grapalat" w:hAnsi="GHEA Grapalat"/>
          <w:b/>
          <w:sz w:val="20"/>
          <w:szCs w:val="20"/>
          <w:lang w:val="af-ZA"/>
        </w:rPr>
        <w:t>ԳՀԱՊՁԲ-ՀՎԿԱԿ-2022-83</w:t>
      </w:r>
      <w:r w:rsidRPr="002E1B5B">
        <w:rPr>
          <w:rFonts w:ascii="GHEA Grapalat" w:hAnsi="GHEA Grapalat"/>
          <w:b/>
          <w:sz w:val="20"/>
          <w:szCs w:val="20"/>
          <w:lang w:val="hy-AM"/>
        </w:rPr>
        <w:t>»</w:t>
      </w:r>
      <w:r w:rsidRPr="002E1B5B">
        <w:rPr>
          <w:rFonts w:ascii="GHEA Grapalat" w:hAnsi="GHEA Grapalat"/>
          <w:b/>
          <w:sz w:val="20"/>
          <w:szCs w:val="20"/>
          <w:lang w:val="af-ZA"/>
        </w:rPr>
        <w:t xml:space="preserve"> </w:t>
      </w:r>
      <w:r w:rsidRPr="002E1B5B">
        <w:rPr>
          <w:rFonts w:ascii="GHEA Grapalat" w:hAnsi="GHEA Grapalat" w:cs="Sylfaen"/>
          <w:sz w:val="20"/>
          <w:szCs w:val="20"/>
          <w:lang w:val="hy-AM"/>
        </w:rPr>
        <w:t>ծածկագրով</w:t>
      </w:r>
      <w:r w:rsidRPr="002E1B5B">
        <w:rPr>
          <w:rFonts w:ascii="GHEA Grapalat" w:hAnsi="GHEA Grapalat" w:cs="Sylfaen"/>
          <w:sz w:val="20"/>
          <w:szCs w:val="20"/>
          <w:lang w:val="af-ZA"/>
        </w:rPr>
        <w:t xml:space="preserve"> </w:t>
      </w:r>
    </w:p>
    <w:p w:rsidR="006A63BB" w:rsidRPr="002E1B5B"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2E1B5B">
        <w:rPr>
          <w:rFonts w:ascii="GHEA Grapalat" w:hAnsi="GHEA Grapalat" w:cs="Sylfaen"/>
          <w:color w:val="000000"/>
          <w:sz w:val="20"/>
          <w:szCs w:val="20"/>
          <w:lang w:val="hy-AM"/>
        </w:rPr>
        <w:t>գնանշման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հարցման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գնահատող</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E1B5B">
        <w:rPr>
          <w:rFonts w:ascii="GHEA Grapalat" w:hAnsi="GHEA Grapalat" w:cs="Sylfaen"/>
          <w:color w:val="000000"/>
          <w:sz w:val="22"/>
          <w:lang w:val="af-ZA"/>
        </w:rPr>
        <w:t xml:space="preserve"> </w:t>
      </w:r>
      <w:r w:rsidRPr="002E1B5B">
        <w:rPr>
          <w:rFonts w:ascii="GHEA Grapalat" w:hAnsi="GHEA Grapalat" w:cs="Sylfaen"/>
          <w:color w:val="000000"/>
          <w:sz w:val="20"/>
          <w:szCs w:val="20"/>
          <w:lang w:val="af-ZA"/>
        </w:rPr>
        <w:t>202</w:t>
      </w:r>
      <w:r w:rsidRPr="002E1B5B">
        <w:rPr>
          <w:rFonts w:ascii="GHEA Grapalat" w:hAnsi="GHEA Grapalat" w:cs="Sylfaen"/>
          <w:color w:val="000000"/>
          <w:sz w:val="20"/>
          <w:szCs w:val="20"/>
          <w:lang w:val="hy-AM"/>
        </w:rPr>
        <w:t>2</w:t>
      </w:r>
      <w:r w:rsidRPr="002E1B5B">
        <w:rPr>
          <w:rFonts w:ascii="GHEA Grapalat" w:hAnsi="GHEA Grapalat" w:cs="Sylfaen"/>
          <w:color w:val="000000"/>
          <w:sz w:val="20"/>
          <w:szCs w:val="20"/>
        </w:rPr>
        <w:t>թ</w:t>
      </w:r>
      <w:r w:rsidRPr="002E1B5B">
        <w:rPr>
          <w:rFonts w:ascii="GHEA Grapalat" w:hAnsi="GHEA Grapalat" w:cs="Times Armenian"/>
          <w:color w:val="000000"/>
          <w:sz w:val="20"/>
          <w:szCs w:val="20"/>
          <w:lang w:val="af-ZA"/>
        </w:rPr>
        <w:t>.</w:t>
      </w:r>
      <w:r w:rsidRPr="002E1B5B">
        <w:rPr>
          <w:rFonts w:ascii="GHEA Grapalat" w:hAnsi="GHEA Grapalat" w:cs="Times Armenian"/>
          <w:color w:val="000000"/>
          <w:sz w:val="20"/>
          <w:szCs w:val="20"/>
          <w:lang w:val="hy-AM"/>
        </w:rPr>
        <w:t xml:space="preserve"> </w:t>
      </w:r>
      <w:proofErr w:type="gramStart"/>
      <w:r w:rsidR="0074796E" w:rsidRPr="002E1B5B">
        <w:rPr>
          <w:rFonts w:ascii="GHEA Grapalat" w:hAnsi="GHEA Grapalat" w:cs="Times Armenian"/>
          <w:color w:val="000000"/>
          <w:sz w:val="20"/>
          <w:szCs w:val="20"/>
        </w:rPr>
        <w:t>օգոստոսի</w:t>
      </w:r>
      <w:proofErr w:type="gramEnd"/>
      <w:r w:rsidRPr="002E1B5B">
        <w:rPr>
          <w:rFonts w:ascii="GHEA Grapalat" w:hAnsi="GHEA Grapalat" w:cs="Times Armenian"/>
          <w:color w:val="000000"/>
          <w:sz w:val="20"/>
          <w:szCs w:val="20"/>
          <w:lang w:val="hy-AM"/>
        </w:rPr>
        <w:t xml:space="preserve"> </w:t>
      </w:r>
      <w:r w:rsidR="002E1B5B" w:rsidRPr="002E1B5B">
        <w:rPr>
          <w:rFonts w:ascii="GHEA Grapalat" w:hAnsi="GHEA Grapalat" w:cs="Times Armenian"/>
          <w:color w:val="000000"/>
          <w:sz w:val="20"/>
          <w:szCs w:val="20"/>
          <w:lang w:val="af-ZA"/>
        </w:rPr>
        <w:t>2</w:t>
      </w:r>
      <w:r w:rsidR="005364C6">
        <w:rPr>
          <w:rFonts w:ascii="GHEA Grapalat" w:hAnsi="GHEA Grapalat" w:cs="Times Armenian"/>
          <w:color w:val="000000"/>
          <w:sz w:val="20"/>
          <w:szCs w:val="20"/>
          <w:lang w:val="af-ZA"/>
        </w:rPr>
        <w:t>5</w:t>
      </w:r>
      <w:r w:rsidRPr="002E1B5B">
        <w:rPr>
          <w:rFonts w:ascii="GHEA Grapalat" w:hAnsi="GHEA Grapalat" w:cs="Times Armenian"/>
          <w:color w:val="000000"/>
          <w:sz w:val="20"/>
          <w:szCs w:val="20"/>
          <w:lang w:val="hy-AM"/>
        </w:rPr>
        <w:t>-ի</w:t>
      </w:r>
      <w:r w:rsidRPr="002E1B5B">
        <w:rPr>
          <w:rFonts w:ascii="GHEA Grapalat" w:hAnsi="GHEA Grapalat" w:cs="Times Armenian"/>
          <w:color w:val="000000"/>
          <w:sz w:val="20"/>
          <w:szCs w:val="20"/>
          <w:vertAlign w:val="subscript"/>
          <w:lang w:val="af-ZA"/>
        </w:rPr>
        <w:t xml:space="preserve"> </w:t>
      </w:r>
      <w:r w:rsidRPr="002E1B5B">
        <w:rPr>
          <w:rFonts w:ascii="GHEA Grapalat" w:hAnsi="GHEA Grapalat" w:cs="Times Armenian"/>
          <w:color w:val="000000"/>
          <w:sz w:val="20"/>
          <w:szCs w:val="20"/>
          <w:lang w:val="af-ZA"/>
        </w:rPr>
        <w:t xml:space="preserve">N 1 </w:t>
      </w:r>
      <w:r w:rsidRPr="002E1B5B">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E50E7">
        <w:rPr>
          <w:rFonts w:ascii="GHEA Grapalat" w:hAnsi="GHEA Grapalat"/>
          <w:b/>
        </w:rPr>
        <w:t>ՎԱՌԵԼԻՔԻ</w:t>
      </w:r>
      <w:r w:rsidR="009E3F0B">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160AE4" w:rsidRPr="00A71D81" w:rsidRDefault="00967498" w:rsidP="004C705D">
      <w:pPr>
        <w:jc w:val="center"/>
        <w:rPr>
          <w:rFonts w:ascii="GHEA Grapalat" w:hAnsi="GHEA Grapalat"/>
          <w:b/>
          <w:sz w:val="20"/>
          <w:szCs w:val="20"/>
          <w:lang w:val="af-ZA"/>
        </w:rPr>
      </w:pPr>
      <w:r w:rsidRPr="00861BC3">
        <w:rPr>
          <w:rFonts w:ascii="GHEA Grapalat" w:hAnsi="GHEA Grapalat" w:cs="Sylfaen"/>
          <w:b/>
          <w:sz w:val="20"/>
          <w:szCs w:val="20"/>
          <w:lang w:val="af-ZA"/>
        </w:rPr>
        <w:br w:type="page"/>
      </w:r>
      <w:r w:rsidR="00160AE4"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E50E7">
        <w:rPr>
          <w:rFonts w:ascii="GHEA Grapalat" w:hAnsi="GHEA Grapalat" w:cs="Sylfaen"/>
          <w:b/>
          <w:sz w:val="20"/>
          <w:szCs w:val="20"/>
          <w:lang w:val="af-ZA"/>
        </w:rPr>
        <w:t>ՎԱՌԵԼԻՔԻ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6E50E7">
        <w:rPr>
          <w:rFonts w:ascii="GHEA Grapalat" w:hAnsi="GHEA Grapalat"/>
          <w:b/>
          <w:sz w:val="20"/>
          <w:szCs w:val="20"/>
          <w:lang w:val="af-ZA"/>
        </w:rPr>
        <w:t>ԳՀԱՊՁԲ-ՀՎԿԱԿ-2022-83</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6E50E7">
        <w:rPr>
          <w:rFonts w:ascii="GHEA Grapalat" w:hAnsi="GHEA Grapalat"/>
          <w:b/>
          <w:i w:val="0"/>
          <w:lang w:val="af-ZA"/>
        </w:rPr>
        <w:t>վառելիքի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000B3DED">
        <w:rPr>
          <w:rFonts w:ascii="GHEA Grapalat" w:hAnsi="GHEA Grapalat"/>
          <w:i w:val="0"/>
        </w:rPr>
        <w:t>որը</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000B3DED">
        <w:rPr>
          <w:rFonts w:ascii="GHEA Grapalat" w:hAnsi="GHEA Grapalat"/>
          <w:i w:val="0"/>
          <w:lang w:val="af-ZA"/>
        </w:rPr>
        <w:t xml:space="preserve">է </w:t>
      </w:r>
      <w:r w:rsidR="000B3DED">
        <w:rPr>
          <w:rFonts w:ascii="GHEA Grapalat" w:hAnsi="GHEA Grapalat"/>
          <w:b/>
          <w:i w:val="0"/>
          <w:lang w:val="en-US"/>
        </w:rPr>
        <w:t>1</w:t>
      </w:r>
      <w:r w:rsidRPr="00DC4BEC">
        <w:rPr>
          <w:rFonts w:ascii="GHEA Grapalat" w:hAnsi="GHEA Grapalat"/>
          <w:b/>
          <w:i w:val="0"/>
          <w:lang w:val="hy-AM"/>
        </w:rPr>
        <w:t xml:space="preserve"> </w:t>
      </w:r>
      <w:r w:rsidR="000B3DED">
        <w:rPr>
          <w:rFonts w:ascii="GHEA Grapalat" w:hAnsi="GHEA Grapalat" w:cs="Sylfaen"/>
          <w:b/>
          <w:i w:val="0"/>
        </w:rPr>
        <w:t>չափաբաժ</w:t>
      </w:r>
      <w:r w:rsidRPr="00DC4BEC">
        <w:rPr>
          <w:rFonts w:ascii="GHEA Grapalat" w:hAnsi="GHEA Grapalat" w:cs="Sylfaen"/>
          <w:b/>
          <w:i w:val="0"/>
        </w:rPr>
        <w:t>նում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D51A68" w:rsidP="00D51A68">
            <w:pPr>
              <w:jc w:val="center"/>
              <w:rPr>
                <w:rFonts w:ascii="GHEA Grapalat" w:hAnsi="GHEA Grapalat" w:cs="Calibri"/>
                <w:sz w:val="20"/>
                <w:szCs w:val="20"/>
              </w:rPr>
            </w:pPr>
            <w:r>
              <w:rPr>
                <w:rFonts w:ascii="GHEA Grapalat" w:hAnsi="GHEA Grapalat" w:cs="Calibri"/>
                <w:sz w:val="20"/>
                <w:szCs w:val="20"/>
              </w:rPr>
              <w:t>11,500,000</w:t>
            </w:r>
          </w:p>
        </w:tc>
        <w:tc>
          <w:tcPr>
            <w:tcW w:w="8221" w:type="dxa"/>
            <w:vAlign w:val="center"/>
          </w:tcPr>
          <w:p w:rsidR="0035131C" w:rsidRDefault="00D51A68" w:rsidP="000B3DED">
            <w:pPr>
              <w:rPr>
                <w:rFonts w:ascii="GHEA Grapalat" w:hAnsi="GHEA Grapalat" w:cs="Calibri"/>
                <w:sz w:val="20"/>
                <w:szCs w:val="20"/>
              </w:rPr>
            </w:pPr>
            <w:r>
              <w:rPr>
                <w:rFonts w:ascii="GHEA Grapalat" w:hAnsi="GHEA Grapalat" w:cs="Calibri"/>
                <w:sz w:val="20"/>
                <w:szCs w:val="20"/>
              </w:rPr>
              <w:t>Բենզին 3</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proofErr w:type="gramStart"/>
      <w:r w:rsidRPr="006D7580">
        <w:rPr>
          <w:rFonts w:ascii="GHEA Grapalat" w:hAnsi="GHEA Grapalat" w:cs="Sylfaen"/>
          <w:b/>
          <w:sz w:val="20"/>
        </w:rPr>
        <w:t>ՉԱՓԱՆԻՇՆԵՐԸ</w:t>
      </w:r>
      <w:r w:rsidRPr="006D7580">
        <w:rPr>
          <w:rFonts w:ascii="GHEA Grapalat" w:hAnsi="GHEA Grapalat"/>
          <w:b/>
          <w:sz w:val="20"/>
          <w:lang w:val="es-ES"/>
        </w:rPr>
        <w:t xml:space="preserve">  ԵՎ</w:t>
      </w:r>
      <w:proofErr w:type="gramEnd"/>
      <w:r w:rsidRPr="006D7580">
        <w:rPr>
          <w:rFonts w:ascii="GHEA Grapalat" w:hAnsi="GHEA Grapalat"/>
          <w:b/>
          <w:sz w:val="20"/>
          <w:lang w:val="es-ES"/>
        </w:rPr>
        <w:t xml:space="preserve">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proofErr w:type="gramStart"/>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ընթացակարգին</w:t>
      </w:r>
      <w:proofErr w:type="gramEnd"/>
      <w:r w:rsidR="006F49AA" w:rsidRPr="006D7580">
        <w:rPr>
          <w:rFonts w:ascii="GHEA Grapalat" w:hAnsi="GHEA Grapalat" w:cs="Arial Armenian"/>
          <w:sz w:val="20"/>
          <w:lang w:val="es-ES"/>
        </w:rPr>
        <w:t xml:space="preserve">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 xml:space="preserve">մինչև </w:t>
      </w:r>
      <w:r w:rsidR="00096865" w:rsidRPr="00E05C83">
        <w:rPr>
          <w:rFonts w:ascii="GHEA Grapalat" w:hAnsi="GHEA Grapalat" w:cs="Sylfaen"/>
          <w:szCs w:val="24"/>
          <w:lang w:val="hy-AM"/>
        </w:rPr>
        <w:t>դրա համար սույն հրավերով սահմանված ժամկետի ավարտը</w:t>
      </w:r>
      <w:r w:rsidR="004D5671" w:rsidRPr="00E05C83">
        <w:rPr>
          <w:rFonts w:ascii="GHEA Grapalat" w:hAnsi="GHEA Grapalat" w:cs="Sylfaen"/>
          <w:szCs w:val="24"/>
          <w:lang w:val="hy-AM"/>
        </w:rPr>
        <w:t>։</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Հ</w:t>
      </w:r>
      <w:r w:rsidR="00096865" w:rsidRPr="00E05C83">
        <w:rPr>
          <w:rFonts w:ascii="GHEA Grapalat" w:hAnsi="GHEA Grapalat" w:cs="Sylfaen"/>
          <w:szCs w:val="24"/>
          <w:lang w:val="hy-AM"/>
        </w:rPr>
        <w:t xml:space="preserve">այտի պատրաստման կարգը նկարագրված է սույն հրավերի </w:t>
      </w:r>
      <w:r w:rsidR="00DD4F48" w:rsidRPr="00E05C83">
        <w:rPr>
          <w:rFonts w:ascii="GHEA Grapalat" w:hAnsi="GHEA Grapalat" w:cs="Sylfaen"/>
          <w:szCs w:val="24"/>
          <w:lang w:val="hy-AM"/>
        </w:rPr>
        <w:t>2-րդ</w:t>
      </w:r>
      <w:r w:rsidR="00096865" w:rsidRPr="00E05C83">
        <w:rPr>
          <w:rFonts w:ascii="GHEA Grapalat" w:hAnsi="GHEA Grapalat" w:cs="Sylfaen"/>
          <w:szCs w:val="24"/>
          <w:lang w:val="hy-AM"/>
        </w:rPr>
        <w:t xml:space="preserve"> մասում` </w:t>
      </w:r>
      <w:r w:rsidR="00491ADE" w:rsidRPr="00E05C83">
        <w:rPr>
          <w:rFonts w:ascii="GHEA Grapalat" w:hAnsi="GHEA Grapalat" w:cs="Sylfaen"/>
          <w:szCs w:val="24"/>
          <w:lang w:val="hy-AM"/>
        </w:rPr>
        <w:t>գնանշման հարցման</w:t>
      </w:r>
      <w:r w:rsidR="00AE26C8" w:rsidRPr="00E05C83">
        <w:rPr>
          <w:rFonts w:ascii="GHEA Grapalat" w:hAnsi="GHEA Grapalat" w:cs="Sylfaen"/>
          <w:szCs w:val="24"/>
          <w:lang w:val="hy-AM"/>
        </w:rPr>
        <w:t xml:space="preserve"> </w:t>
      </w:r>
      <w:r w:rsidR="00096865" w:rsidRPr="00E05C83">
        <w:rPr>
          <w:rFonts w:ascii="GHEA Grapalat" w:hAnsi="GHEA Grapalat" w:cs="Sylfaen"/>
          <w:szCs w:val="24"/>
          <w:lang w:val="hy-AM"/>
        </w:rPr>
        <w:t>հայտերը պատրաստելու հրահանգում</w:t>
      </w:r>
      <w:r w:rsidR="004D5671" w:rsidRPr="00E05C83">
        <w:rPr>
          <w:rFonts w:ascii="GHEA Grapalat" w:hAnsi="GHEA Grapalat" w:cs="Sylfaen"/>
          <w:szCs w:val="24"/>
          <w:lang w:val="hy-AM"/>
        </w:rPr>
        <w:t>։</w:t>
      </w:r>
    </w:p>
    <w:p w:rsidR="007F7DA7" w:rsidRPr="00E05C83" w:rsidRDefault="007F7DA7" w:rsidP="007F7DA7">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EB0FA3" w:rsidRPr="00EB0FA3">
        <w:rPr>
          <w:rFonts w:ascii="GHEA Grapalat" w:hAnsi="GHEA Grapalat" w:cs="Sylfaen"/>
          <w:b/>
          <w:szCs w:val="24"/>
          <w:lang w:val="hy-AM"/>
        </w:rPr>
        <w:t>10</w:t>
      </w:r>
      <w:r w:rsidRPr="00EB0FA3">
        <w:rPr>
          <w:rFonts w:ascii="GHEA Grapalat" w:hAnsi="GHEA Grapalat" w:cs="Sylfaen"/>
          <w:b/>
          <w:szCs w:val="24"/>
          <w:lang w:val="hy-AM"/>
        </w:rPr>
        <w:t>-րդ</w:t>
      </w:r>
      <w:r w:rsidRPr="00E05C83">
        <w:rPr>
          <w:rFonts w:ascii="GHEA Grapalat" w:hAnsi="GHEA Grapalat" w:cs="Sylfaen"/>
          <w:b/>
          <w:szCs w:val="24"/>
          <w:lang w:val="hy-AM"/>
        </w:rPr>
        <w:t xml:space="preserve"> օրվա </w:t>
      </w:r>
      <w:r w:rsidR="006E356D" w:rsidRPr="00E05C83">
        <w:rPr>
          <w:rFonts w:ascii="GHEA Grapalat" w:hAnsi="GHEA Grapalat" w:cs="Sylfaen"/>
          <w:b/>
          <w:szCs w:val="24"/>
          <w:lang w:val="hy-AM"/>
        </w:rPr>
        <w:t>ժամը 11:30-ն, ք.Երեան, Մ.Հերացի</w:t>
      </w:r>
      <w:r w:rsidRPr="00E05C83">
        <w:rPr>
          <w:rFonts w:ascii="GHEA Grapalat" w:hAnsi="GHEA Grapalat" w:cs="Sylfaen"/>
          <w:b/>
          <w:szCs w:val="24"/>
          <w:lang w:val="hy-AM"/>
        </w:rPr>
        <w:t xml:space="preserve"> 12 հասցեով</w:t>
      </w:r>
      <w:r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E05C83">
        <w:rPr>
          <w:rFonts w:ascii="GHEA Grapalat" w:hAnsi="GHEA Grapalat" w:cs="Sylfaen"/>
          <w:szCs w:val="24"/>
          <w:lang w:val="hy-AM"/>
        </w:rPr>
        <w:t>`</w:t>
      </w:r>
      <w:r w:rsidRPr="00E05C83">
        <w:rPr>
          <w:rFonts w:ascii="GHEA Grapalat" w:hAnsi="GHEA Grapalat" w:cs="Sylfaen"/>
          <w:szCs w:val="24"/>
          <w:lang w:val="hy-AM"/>
        </w:rPr>
        <w:t xml:space="preserve"> </w:t>
      </w:r>
      <w:r w:rsidR="006E5D36" w:rsidRPr="006E5D36">
        <w:rPr>
          <w:rFonts w:ascii="GHEA Grapalat" w:hAnsi="GHEA Grapalat" w:cs="Sylfaen"/>
          <w:b/>
          <w:szCs w:val="24"/>
          <w:lang w:val="hy-AM"/>
        </w:rPr>
        <w:t>Հայկ</w:t>
      </w:r>
      <w:r w:rsidR="0010669D" w:rsidRPr="006E5D36">
        <w:rPr>
          <w:rFonts w:ascii="GHEA Grapalat" w:hAnsi="GHEA Grapalat"/>
          <w:b/>
          <w:lang w:val="hy-AM"/>
        </w:rPr>
        <w:t xml:space="preserve">անուշ </w:t>
      </w:r>
      <w:r w:rsidR="006E5D36" w:rsidRPr="006E5D36">
        <w:rPr>
          <w:rFonts w:ascii="GHEA Grapalat" w:hAnsi="GHEA Grapalat"/>
          <w:b/>
          <w:lang w:val="hy-AM"/>
        </w:rPr>
        <w:t>Հովհաննիս</w:t>
      </w:r>
      <w:r w:rsidR="0010669D" w:rsidRPr="006E5D36">
        <w:rPr>
          <w:rFonts w:ascii="GHEA Grapalat" w:hAnsi="GHEA Grapalat"/>
          <w:b/>
          <w:lang w:val="hy-AM"/>
        </w:rPr>
        <w:t>յանը</w:t>
      </w:r>
      <w:r w:rsidR="0010669D" w:rsidRPr="00E05C83">
        <w:rPr>
          <w:rFonts w:ascii="GHEA Grapalat" w:hAnsi="GHEA Grapalat" w:cs="Sylfaen"/>
          <w:szCs w:val="24"/>
          <w:lang w:val="hy-AM"/>
        </w:rPr>
        <w:t xml:space="preserve">։ </w:t>
      </w:r>
      <w:r w:rsidRPr="00E05C83">
        <w:rPr>
          <w:rFonts w:ascii="GHEA Grapalat" w:hAnsi="GHEA Grapalat" w:cs="Sylfaen"/>
          <w:szCs w:val="24"/>
          <w:lang w:val="hy-AM"/>
        </w:rPr>
        <w:t>Հայտերը քարտուղարի</w:t>
      </w:r>
      <w:r w:rsidRPr="006E356D">
        <w:rPr>
          <w:rFonts w:ascii="GHEA Grapalat" w:hAnsi="GHEA Grapalat" w:cs="Sylfaen"/>
          <w:szCs w:val="24"/>
          <w:lang w:val="hy-AM"/>
        </w:rPr>
        <w:t xml:space="preserve"> կողմից գրանցվում են գրանցամատյանում</w:t>
      </w:r>
      <w:r w:rsidRPr="00A71D81">
        <w:rPr>
          <w:rFonts w:ascii="GHEA Grapalat" w:hAnsi="GHEA Grapalat" w:cs="Sylfaen"/>
          <w:szCs w:val="24"/>
          <w:lang w:val="hy-AM"/>
        </w:rPr>
        <w:t xml:space="preserve">`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w:t>
      </w:r>
      <w:r w:rsidRPr="00A71D81">
        <w:rPr>
          <w:rFonts w:ascii="GHEA Grapalat" w:hAnsi="GHEA Grapalat" w:cs="Sylfaen"/>
          <w:szCs w:val="24"/>
          <w:lang w:val="hy-AM"/>
        </w:rPr>
        <w:lastRenderedPageBreak/>
        <w:t>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4"/>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2A28EE" w:rsidRDefault="002A28EE"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144D4F"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w:t>
      </w:r>
      <w:r w:rsidRPr="00144D4F">
        <w:rPr>
          <w:rFonts w:ascii="GHEA Grapalat" w:hAnsi="GHEA Grapalat" w:cs="Sylfaen"/>
        </w:rPr>
        <w:t xml:space="preserve">՝ հայտերի բացման և գնահատման նիստում՝ </w:t>
      </w:r>
      <w:r w:rsidRPr="00144D4F">
        <w:rPr>
          <w:rFonts w:ascii="GHEA Grapalat" w:hAnsi="GHEA Grapalat" w:cs="Sylfaen"/>
          <w:szCs w:val="24"/>
          <w:lang w:val="ru-RU"/>
        </w:rPr>
        <w:t>սույն</w:t>
      </w:r>
      <w:r w:rsidRPr="00144D4F">
        <w:rPr>
          <w:rFonts w:ascii="GHEA Grapalat" w:hAnsi="GHEA Grapalat" w:cs="Sylfaen"/>
          <w:szCs w:val="24"/>
        </w:rPr>
        <w:t xml:space="preserve"> </w:t>
      </w:r>
      <w:r w:rsidRPr="00144D4F">
        <w:rPr>
          <w:rFonts w:ascii="GHEA Grapalat" w:hAnsi="GHEA Grapalat" w:cs="Sylfaen"/>
          <w:szCs w:val="24"/>
          <w:lang w:val="ru-RU"/>
        </w:rPr>
        <w:t>ընթացակարգի</w:t>
      </w:r>
      <w:r w:rsidRPr="00144D4F">
        <w:rPr>
          <w:rFonts w:ascii="GHEA Grapalat" w:hAnsi="GHEA Grapalat" w:cs="Sylfaen"/>
          <w:szCs w:val="24"/>
        </w:rPr>
        <w:t xml:space="preserve"> </w:t>
      </w:r>
      <w:r w:rsidRPr="00144D4F">
        <w:rPr>
          <w:rFonts w:ascii="GHEA Grapalat" w:hAnsi="GHEA Grapalat" w:cs="Sylfaen"/>
          <w:szCs w:val="24"/>
          <w:lang w:val="ru-RU"/>
        </w:rPr>
        <w:t>հայտարարությունը</w:t>
      </w:r>
      <w:r w:rsidRPr="00144D4F">
        <w:rPr>
          <w:rFonts w:ascii="GHEA Grapalat" w:hAnsi="GHEA Grapalat" w:cs="Sylfaen"/>
          <w:szCs w:val="24"/>
        </w:rPr>
        <w:t xml:space="preserve"> </w:t>
      </w:r>
      <w:r w:rsidRPr="00144D4F">
        <w:rPr>
          <w:rFonts w:ascii="GHEA Grapalat" w:hAnsi="GHEA Grapalat" w:cs="Sylfaen"/>
          <w:szCs w:val="24"/>
          <w:lang w:val="ru-RU"/>
        </w:rPr>
        <w:t>և</w:t>
      </w:r>
      <w:r w:rsidRPr="00144D4F">
        <w:rPr>
          <w:rFonts w:ascii="GHEA Grapalat" w:hAnsi="GHEA Grapalat" w:cs="Sylfaen"/>
          <w:szCs w:val="24"/>
        </w:rPr>
        <w:t xml:space="preserve"> </w:t>
      </w:r>
      <w:r w:rsidRPr="00144D4F">
        <w:rPr>
          <w:rFonts w:ascii="GHEA Grapalat" w:hAnsi="GHEA Grapalat" w:cs="Sylfaen"/>
          <w:szCs w:val="24"/>
          <w:lang w:val="ru-RU"/>
        </w:rPr>
        <w:t>հրավերը</w:t>
      </w:r>
      <w:r w:rsidRPr="00144D4F">
        <w:rPr>
          <w:rFonts w:ascii="GHEA Grapalat" w:hAnsi="GHEA Grapalat" w:cs="Sylfaen"/>
          <w:szCs w:val="24"/>
        </w:rPr>
        <w:t xml:space="preserve"> </w:t>
      </w:r>
      <w:r w:rsidRPr="00144D4F">
        <w:rPr>
          <w:rFonts w:ascii="GHEA Grapalat" w:hAnsi="GHEA Grapalat" w:cs="Sylfaen"/>
          <w:szCs w:val="24"/>
          <w:lang w:val="en-US"/>
        </w:rPr>
        <w:t>տեղեկագրում</w:t>
      </w:r>
      <w:r w:rsidRPr="00144D4F">
        <w:rPr>
          <w:rFonts w:ascii="GHEA Grapalat" w:hAnsi="GHEA Grapalat" w:cs="Sylfaen"/>
          <w:szCs w:val="24"/>
        </w:rPr>
        <w:t xml:space="preserve"> </w:t>
      </w:r>
      <w:r w:rsidRPr="00144D4F">
        <w:rPr>
          <w:rFonts w:ascii="GHEA Grapalat" w:hAnsi="GHEA Grapalat" w:cs="Sylfaen"/>
          <w:szCs w:val="24"/>
          <w:lang w:val="en-US"/>
        </w:rPr>
        <w:t>հ</w:t>
      </w:r>
      <w:r w:rsidRPr="00144D4F">
        <w:rPr>
          <w:rFonts w:ascii="GHEA Grapalat" w:hAnsi="GHEA Grapalat" w:cs="Sylfaen"/>
          <w:szCs w:val="24"/>
          <w:lang w:val="ru-RU"/>
        </w:rPr>
        <w:t>րապարակվելու</w:t>
      </w:r>
      <w:r w:rsidRPr="00144D4F">
        <w:rPr>
          <w:rFonts w:ascii="GHEA Grapalat" w:hAnsi="GHEA Grapalat" w:cs="Sylfaen"/>
          <w:szCs w:val="24"/>
        </w:rPr>
        <w:t xml:space="preserve"> </w:t>
      </w:r>
      <w:r w:rsidRPr="00144D4F">
        <w:rPr>
          <w:rFonts w:ascii="GHEA Grapalat" w:hAnsi="GHEA Grapalat" w:cs="Sylfaen"/>
          <w:szCs w:val="24"/>
          <w:lang w:val="en-US"/>
        </w:rPr>
        <w:t>օրվանից</w:t>
      </w:r>
      <w:r w:rsidRPr="00144D4F">
        <w:rPr>
          <w:rFonts w:ascii="GHEA Grapalat" w:hAnsi="GHEA Grapalat" w:cs="Sylfaen"/>
          <w:szCs w:val="24"/>
        </w:rPr>
        <w:t xml:space="preserve"> </w:t>
      </w:r>
      <w:r w:rsidRPr="00144D4F">
        <w:rPr>
          <w:rFonts w:ascii="GHEA Grapalat" w:hAnsi="GHEA Grapalat" w:cs="Sylfaen"/>
          <w:szCs w:val="24"/>
          <w:lang w:val="ru-RU"/>
        </w:rPr>
        <w:t>հաշված</w:t>
      </w:r>
      <w:r w:rsidRPr="00144D4F">
        <w:rPr>
          <w:rFonts w:ascii="GHEA Grapalat" w:hAnsi="GHEA Grapalat" w:cs="Sylfaen"/>
          <w:szCs w:val="24"/>
        </w:rPr>
        <w:t xml:space="preserve"> </w:t>
      </w:r>
      <w:r w:rsidR="00EB0FA3" w:rsidRPr="00EB0FA3">
        <w:rPr>
          <w:rFonts w:ascii="GHEA Grapalat" w:hAnsi="GHEA Grapalat" w:cs="Sylfaen"/>
          <w:b/>
          <w:szCs w:val="24"/>
        </w:rPr>
        <w:t>10</w:t>
      </w:r>
      <w:r w:rsidRPr="00EB0FA3">
        <w:rPr>
          <w:rFonts w:ascii="GHEA Grapalat" w:hAnsi="GHEA Grapalat" w:cs="Sylfaen"/>
          <w:b/>
          <w:szCs w:val="24"/>
          <w:lang w:val="hy-AM"/>
        </w:rPr>
        <w:t>-</w:t>
      </w:r>
      <w:r w:rsidRPr="00EB0FA3">
        <w:rPr>
          <w:rFonts w:ascii="GHEA Grapalat" w:hAnsi="GHEA Grapalat" w:cs="Sylfaen"/>
          <w:b/>
          <w:szCs w:val="24"/>
          <w:lang w:val="ru-RU"/>
        </w:rPr>
        <w:t>րդ</w:t>
      </w:r>
      <w:r w:rsidRPr="00144D4F">
        <w:rPr>
          <w:rFonts w:ascii="GHEA Grapalat" w:hAnsi="GHEA Grapalat" w:cs="Sylfaen"/>
          <w:b/>
          <w:szCs w:val="24"/>
        </w:rPr>
        <w:t xml:space="preserve"> </w:t>
      </w:r>
      <w:r w:rsidRPr="00144D4F">
        <w:rPr>
          <w:rFonts w:ascii="GHEA Grapalat" w:hAnsi="GHEA Grapalat" w:cs="Sylfaen"/>
          <w:b/>
          <w:szCs w:val="24"/>
          <w:lang w:val="ru-RU"/>
        </w:rPr>
        <w:t>օրվա</w:t>
      </w:r>
      <w:r w:rsidRPr="00144D4F">
        <w:rPr>
          <w:rFonts w:ascii="GHEA Grapalat" w:hAnsi="GHEA Grapalat" w:cs="Sylfaen"/>
          <w:b/>
          <w:szCs w:val="24"/>
        </w:rPr>
        <w:t xml:space="preserve"> </w:t>
      </w:r>
      <w:r w:rsidRPr="00144D4F">
        <w:rPr>
          <w:rFonts w:ascii="GHEA Grapalat" w:hAnsi="GHEA Grapalat" w:cs="Sylfaen"/>
          <w:b/>
          <w:szCs w:val="24"/>
          <w:lang w:val="ru-RU"/>
        </w:rPr>
        <w:t>ժամը</w:t>
      </w:r>
      <w:r w:rsidRPr="00144D4F">
        <w:rPr>
          <w:rFonts w:ascii="GHEA Grapalat" w:hAnsi="GHEA Grapalat" w:cs="Sylfaen"/>
          <w:b/>
          <w:szCs w:val="24"/>
        </w:rPr>
        <w:t xml:space="preserve"> </w:t>
      </w:r>
      <w:r w:rsidRPr="00144D4F">
        <w:rPr>
          <w:rFonts w:ascii="GHEA Grapalat" w:hAnsi="GHEA Grapalat" w:cs="Sylfaen"/>
          <w:b/>
          <w:szCs w:val="24"/>
          <w:lang w:val="hy-AM"/>
        </w:rPr>
        <w:t>11:30-</w:t>
      </w:r>
      <w:r w:rsidRPr="00144D4F">
        <w:rPr>
          <w:rFonts w:ascii="GHEA Grapalat" w:hAnsi="GHEA Grapalat" w:cs="Sylfaen"/>
          <w:b/>
          <w:szCs w:val="24"/>
          <w:lang w:val="en-US"/>
        </w:rPr>
        <w:t>ի</w:t>
      </w:r>
      <w:r w:rsidRPr="00144D4F">
        <w:rPr>
          <w:rFonts w:ascii="GHEA Grapalat" w:hAnsi="GHEA Grapalat" w:cs="Sylfaen"/>
          <w:b/>
          <w:szCs w:val="24"/>
          <w:lang w:val="ru-RU"/>
        </w:rPr>
        <w:t>ն։</w:t>
      </w:r>
      <w:r w:rsidRPr="00144D4F">
        <w:rPr>
          <w:rFonts w:ascii="GHEA Grapalat" w:hAnsi="GHEA Grapalat" w:cs="Sylfaen"/>
          <w:b/>
          <w:szCs w:val="24"/>
        </w:rPr>
        <w:t xml:space="preserve"> </w:t>
      </w:r>
    </w:p>
    <w:p w:rsidR="004348F9" w:rsidRPr="00144D4F"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ru-RU"/>
        </w:rPr>
        <w:t>Հայտերի</w:t>
      </w:r>
      <w:r w:rsidRPr="00144D4F">
        <w:rPr>
          <w:rFonts w:ascii="GHEA Grapalat" w:hAnsi="GHEA Grapalat" w:cs="Sylfaen"/>
          <w:sz w:val="20"/>
          <w:lang w:val="af-ZA"/>
        </w:rPr>
        <w:t xml:space="preserve"> </w:t>
      </w:r>
      <w:r w:rsidRPr="00144D4F">
        <w:rPr>
          <w:rFonts w:ascii="GHEA Grapalat" w:hAnsi="GHEA Grapalat" w:cs="Sylfaen"/>
          <w:sz w:val="20"/>
          <w:lang w:val="ru-RU"/>
        </w:rPr>
        <w:t>բացման</w:t>
      </w:r>
      <w:r w:rsidRPr="00144D4F">
        <w:rPr>
          <w:rFonts w:ascii="GHEA Grapalat" w:hAnsi="GHEA Grapalat" w:cs="Sylfaen"/>
          <w:sz w:val="20"/>
          <w:lang w:val="af-ZA"/>
        </w:rPr>
        <w:t xml:space="preserve"> </w:t>
      </w:r>
      <w:r w:rsidRPr="00144D4F">
        <w:rPr>
          <w:rFonts w:ascii="GHEA Grapalat" w:hAnsi="GHEA Grapalat" w:cs="Sylfaen"/>
          <w:sz w:val="20"/>
        </w:rPr>
        <w:t>և</w:t>
      </w:r>
      <w:r w:rsidRPr="00144D4F">
        <w:rPr>
          <w:rFonts w:ascii="GHEA Grapalat" w:hAnsi="GHEA Grapalat" w:cs="Sylfaen"/>
          <w:sz w:val="20"/>
          <w:lang w:val="af-ZA"/>
        </w:rPr>
        <w:t xml:space="preserve"> </w:t>
      </w:r>
      <w:r w:rsidRPr="00144D4F">
        <w:rPr>
          <w:rFonts w:ascii="GHEA Grapalat" w:hAnsi="GHEA Grapalat" w:cs="Sylfaen"/>
          <w:sz w:val="20"/>
        </w:rPr>
        <w:t>գնահատման</w:t>
      </w:r>
      <w:r w:rsidRPr="00144D4F">
        <w:rPr>
          <w:rFonts w:ascii="GHEA Grapalat" w:hAnsi="GHEA Grapalat" w:cs="Sylfaen"/>
          <w:sz w:val="20"/>
          <w:lang w:val="af-ZA"/>
        </w:rPr>
        <w:t xml:space="preserve"> </w:t>
      </w:r>
      <w:r w:rsidRPr="00144D4F">
        <w:rPr>
          <w:rFonts w:ascii="GHEA Grapalat" w:hAnsi="GHEA Grapalat" w:cs="Sylfaen"/>
          <w:sz w:val="20"/>
          <w:lang w:val="ru-RU"/>
        </w:rPr>
        <w:t>նիստում</w:t>
      </w:r>
      <w:r w:rsidRPr="00144D4F">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af-ZA"/>
        </w:rPr>
        <w:t xml:space="preserve">1) </w:t>
      </w:r>
      <w:r w:rsidRPr="00144D4F">
        <w:rPr>
          <w:rFonts w:ascii="GHEA Grapalat" w:hAnsi="GHEA Grapalat" w:cs="Sylfaen"/>
          <w:sz w:val="20"/>
        </w:rPr>
        <w:t>հանձնաժողովի</w:t>
      </w:r>
      <w:r w:rsidRPr="00144D4F">
        <w:rPr>
          <w:rFonts w:ascii="GHEA Grapalat" w:hAnsi="GHEA Grapalat" w:cs="Sylfaen"/>
          <w:sz w:val="20"/>
          <w:lang w:val="af-ZA"/>
        </w:rPr>
        <w:t xml:space="preserve"> </w:t>
      </w:r>
      <w:r w:rsidRPr="00144D4F">
        <w:rPr>
          <w:rFonts w:ascii="GHEA Grapalat" w:hAnsi="GHEA Grapalat" w:cs="Sylfaen"/>
          <w:sz w:val="20"/>
        </w:rPr>
        <w:t>նախագահը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նախագահողը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հայտարարում</w:t>
      </w:r>
      <w:r w:rsidRPr="00144D4F">
        <w:rPr>
          <w:rFonts w:ascii="GHEA Grapalat" w:hAnsi="GHEA Grapalat" w:cs="Sylfaen"/>
          <w:sz w:val="20"/>
          <w:lang w:val="af-ZA"/>
        </w:rPr>
        <w:t xml:space="preserve"> </w:t>
      </w:r>
      <w:r w:rsidRPr="00144D4F">
        <w:rPr>
          <w:rFonts w:ascii="GHEA Grapalat" w:hAnsi="GHEA Grapalat" w:cs="Sylfaen"/>
          <w:sz w:val="20"/>
          <w:lang w:val="hy-AM"/>
        </w:rPr>
        <w:t>է</w:t>
      </w:r>
      <w:r w:rsidRPr="00144D4F">
        <w:rPr>
          <w:rFonts w:ascii="GHEA Grapalat" w:hAnsi="GHEA Grapalat" w:cs="Sylfaen"/>
          <w:sz w:val="20"/>
          <w:lang w:val="af-ZA"/>
        </w:rPr>
        <w:t xml:space="preserve"> </w:t>
      </w:r>
      <w:r w:rsidRPr="00144D4F">
        <w:rPr>
          <w:rFonts w:ascii="GHEA Grapalat" w:hAnsi="GHEA Grapalat" w:cs="Sylfaen"/>
          <w:sz w:val="20"/>
          <w:lang w:val="hy-AM"/>
        </w:rPr>
        <w:t>բացված</w:t>
      </w:r>
      <w:r w:rsidRPr="00144D4F">
        <w:rPr>
          <w:rFonts w:ascii="GHEA Grapalat" w:hAnsi="GHEA Grapalat" w:cs="Sylfaen"/>
          <w:sz w:val="20"/>
          <w:lang w:val="af-ZA"/>
        </w:rPr>
        <w:t xml:space="preserve"> </w:t>
      </w:r>
      <w:r w:rsidRPr="00144D4F">
        <w:rPr>
          <w:rFonts w:ascii="GHEA Grapalat" w:hAnsi="GHEA Grapalat" w:cs="Sylfaen"/>
          <w:sz w:val="20"/>
          <w:lang w:val="hy-AM"/>
        </w:rPr>
        <w:t>և</w:t>
      </w:r>
      <w:r w:rsidRPr="00144D4F">
        <w:rPr>
          <w:rFonts w:ascii="GHEA Grapalat" w:hAnsi="GHEA Grapalat" w:cs="Sylfaen"/>
          <w:sz w:val="20"/>
          <w:lang w:val="af-ZA"/>
        </w:rPr>
        <w:t xml:space="preserve"> </w:t>
      </w:r>
      <w:r w:rsidRPr="00144D4F">
        <w:rPr>
          <w:rFonts w:ascii="GHEA Grapalat" w:hAnsi="GHEA Grapalat" w:cs="Sylfaen"/>
          <w:sz w:val="20"/>
          <w:lang w:val="hy-AM"/>
        </w:rPr>
        <w:t>հրապա</w:t>
      </w:r>
      <w:r w:rsidRPr="00144D4F">
        <w:rPr>
          <w:rFonts w:ascii="GHEA Grapalat" w:hAnsi="GHEA Grapalat" w:cs="Sylfaen"/>
          <w:sz w:val="20"/>
          <w:lang w:val="hy-AM"/>
        </w:rPr>
        <w:softHyphen/>
        <w:t>րակում է գնման հայտով սահմանված</w:t>
      </w:r>
      <w:r w:rsidRPr="00144D4F">
        <w:rPr>
          <w:rFonts w:ascii="GHEA Grapalat" w:hAnsi="GHEA Grapalat" w:cs="Sylfaen"/>
          <w:sz w:val="20"/>
          <w:lang w:val="af-ZA"/>
        </w:rPr>
        <w:t>`</w:t>
      </w:r>
      <w:r w:rsidRPr="00144D4F">
        <w:rPr>
          <w:rFonts w:ascii="GHEA Grapalat" w:hAnsi="GHEA Grapalat" w:cs="Sylfaen"/>
          <w:sz w:val="20"/>
          <w:lang w:val="hy-AM"/>
        </w:rPr>
        <w:t xml:space="preserve"> </w:t>
      </w:r>
      <w:r w:rsidRPr="00144D4F">
        <w:rPr>
          <w:rFonts w:ascii="GHEA Grapalat" w:hAnsi="GHEA Grapalat" w:cs="Sylfaen"/>
          <w:sz w:val="20"/>
        </w:rPr>
        <w:t>սույն</w:t>
      </w:r>
      <w:r w:rsidRPr="00144D4F">
        <w:rPr>
          <w:rFonts w:ascii="GHEA Grapalat" w:hAnsi="GHEA Grapalat" w:cs="Sylfaen"/>
          <w:sz w:val="20"/>
          <w:lang w:val="af-ZA"/>
        </w:rPr>
        <w:t xml:space="preserve"> </w:t>
      </w:r>
      <w:r w:rsidRPr="00144D4F">
        <w:rPr>
          <w:rFonts w:ascii="GHEA Grapalat" w:hAnsi="GHEA Grapalat" w:cs="Sylfaen"/>
          <w:sz w:val="20"/>
        </w:rPr>
        <w:t>ընթացակարգի</w:t>
      </w:r>
      <w:r w:rsidRPr="00144D4F">
        <w:rPr>
          <w:rFonts w:ascii="GHEA Grapalat" w:hAnsi="GHEA Grapalat" w:cs="Sylfaen"/>
          <w:sz w:val="20"/>
          <w:lang w:val="af-ZA"/>
        </w:rPr>
        <w:t xml:space="preserve"> </w:t>
      </w:r>
      <w:r w:rsidRPr="00144D4F">
        <w:rPr>
          <w:rFonts w:ascii="GHEA Grapalat" w:hAnsi="GHEA Grapalat" w:cs="Sylfaen"/>
          <w:sz w:val="20"/>
        </w:rPr>
        <w:t>շրջանակում</w:t>
      </w:r>
      <w:r w:rsidRPr="00144D4F">
        <w:rPr>
          <w:rFonts w:ascii="GHEA Grapalat" w:hAnsi="GHEA Grapalat" w:cs="Sylfaen"/>
          <w:sz w:val="20"/>
          <w:lang w:val="af-ZA"/>
        </w:rPr>
        <w:t xml:space="preserve"> </w:t>
      </w:r>
      <w:r w:rsidRPr="00144D4F">
        <w:rPr>
          <w:rFonts w:ascii="GHEA Grapalat" w:hAnsi="GHEA Grapalat" w:cs="Sylfaen"/>
          <w:sz w:val="20"/>
        </w:rPr>
        <w:t>գնվելիք</w:t>
      </w:r>
      <w:r w:rsidRPr="00144D4F">
        <w:rPr>
          <w:rFonts w:ascii="GHEA Grapalat" w:hAnsi="GHEA Grapalat" w:cs="Sylfaen"/>
          <w:sz w:val="20"/>
          <w:lang w:val="af-ZA"/>
        </w:rPr>
        <w:t xml:space="preserve"> </w:t>
      </w:r>
      <w:r w:rsidRPr="00144D4F">
        <w:rPr>
          <w:rFonts w:ascii="GHEA Grapalat" w:hAnsi="GHEA Grapalat" w:cs="Sylfaen"/>
          <w:sz w:val="20"/>
        </w:rPr>
        <w:t>ապրանքների</w:t>
      </w:r>
      <w:r w:rsidR="00880C5E" w:rsidRPr="00144D4F">
        <w:rPr>
          <w:rFonts w:ascii="GHEA Grapalat" w:hAnsi="GHEA Grapalat" w:cs="Sylfaen"/>
          <w:sz w:val="20"/>
          <w:lang w:val="hy-AM"/>
        </w:rPr>
        <w:t xml:space="preserve"> գնման</w:t>
      </w:r>
      <w:r w:rsidRPr="00144D4F">
        <w:rPr>
          <w:rFonts w:ascii="GHEA Grapalat" w:hAnsi="GHEA Grapalat" w:cs="Sylfaen"/>
          <w:sz w:val="20"/>
          <w:lang w:val="af-ZA"/>
        </w:rPr>
        <w:t xml:space="preserve"> </w:t>
      </w:r>
      <w:r w:rsidRPr="00144D4F">
        <w:rPr>
          <w:rFonts w:ascii="GHEA Grapalat" w:hAnsi="GHEA Grapalat" w:cs="Sylfaen"/>
          <w:sz w:val="20"/>
          <w:lang w:val="hy-AM"/>
        </w:rPr>
        <w:t>գինը՝</w:t>
      </w:r>
      <w:r w:rsidRPr="00144D4F">
        <w:rPr>
          <w:rFonts w:ascii="GHEA Grapalat" w:hAnsi="GHEA Grapalat" w:cs="Sylfaen"/>
          <w:sz w:val="20"/>
          <w:lang w:val="af-ZA"/>
        </w:rPr>
        <w:t xml:space="preserve"> </w:t>
      </w:r>
      <w:r w:rsidRPr="00144D4F">
        <w:rPr>
          <w:rFonts w:ascii="GHEA Grapalat" w:hAnsi="GHEA Grapalat" w:cs="Sylfaen"/>
          <w:sz w:val="20"/>
          <w:lang w:val="hy-AM"/>
        </w:rPr>
        <w:t>մեկ</w:t>
      </w:r>
      <w:r w:rsidRPr="00144D4F">
        <w:rPr>
          <w:rFonts w:ascii="GHEA Grapalat" w:hAnsi="GHEA Grapalat" w:cs="Sylfaen"/>
          <w:sz w:val="20"/>
          <w:lang w:val="af-ZA"/>
        </w:rPr>
        <w:t xml:space="preserve"> </w:t>
      </w:r>
      <w:r w:rsidRPr="00144D4F">
        <w:rPr>
          <w:rFonts w:ascii="GHEA Grapalat" w:hAnsi="GHEA Grapalat" w:cs="Sylfaen"/>
          <w:sz w:val="20"/>
          <w:lang w:val="hy-AM"/>
        </w:rPr>
        <w:t>թվով</w:t>
      </w:r>
      <w:r w:rsidRPr="00144D4F">
        <w:rPr>
          <w:rFonts w:ascii="GHEA Grapalat" w:hAnsi="GHEA Grapalat" w:cs="Sylfaen"/>
          <w:sz w:val="20"/>
          <w:lang w:val="af-ZA"/>
        </w:rPr>
        <w:t xml:space="preserve"> </w:t>
      </w:r>
      <w:r w:rsidRPr="00144D4F">
        <w:rPr>
          <w:rFonts w:ascii="GHEA Grapalat" w:hAnsi="GHEA Grapalat" w:cs="Sylfaen"/>
          <w:sz w:val="20"/>
          <w:lang w:val="hy-AM"/>
        </w:rPr>
        <w:t>արտահայտված</w:t>
      </w:r>
      <w:r w:rsidRPr="00144D4F">
        <w:rPr>
          <w:rFonts w:ascii="GHEA Grapalat" w:hAnsi="GHEA Grapalat" w:cs="Sylfaen"/>
          <w:sz w:val="20"/>
          <w:lang w:val="af-ZA"/>
        </w:rPr>
        <w:t xml:space="preserve">, </w:t>
      </w:r>
      <w:r w:rsidRPr="00144D4F">
        <w:rPr>
          <w:rFonts w:ascii="GHEA Grapalat" w:hAnsi="GHEA Grapalat" w:cs="Sylfaen"/>
          <w:sz w:val="20"/>
        </w:rPr>
        <w:t>ինչպես</w:t>
      </w:r>
      <w:r w:rsidRPr="00144D4F">
        <w:rPr>
          <w:rFonts w:ascii="GHEA Grapalat" w:hAnsi="GHEA Grapalat" w:cs="Sylfaen"/>
          <w:sz w:val="20"/>
          <w:lang w:val="af-ZA"/>
        </w:rPr>
        <w:t xml:space="preserve"> </w:t>
      </w:r>
      <w:r w:rsidRPr="00144D4F">
        <w:rPr>
          <w:rFonts w:ascii="GHEA Grapalat" w:hAnsi="GHEA Grapalat" w:cs="Sylfaen"/>
          <w:sz w:val="20"/>
        </w:rPr>
        <w:t>նաև</w:t>
      </w:r>
      <w:r w:rsidRPr="00144D4F">
        <w:rPr>
          <w:rFonts w:ascii="GHEA Grapalat" w:hAnsi="GHEA Grapalat" w:cs="Sylfaen"/>
          <w:sz w:val="20"/>
          <w:lang w:val="af-ZA"/>
        </w:rPr>
        <w:t xml:space="preserve"> </w:t>
      </w:r>
      <w:r w:rsidRPr="00144D4F">
        <w:rPr>
          <w:rFonts w:ascii="GHEA Grapalat" w:hAnsi="GHEA Grapalat" w:cs="Sylfaen"/>
          <w:sz w:val="20"/>
          <w:lang w:val="hy-AM"/>
        </w:rPr>
        <w:t>հայտեր ներկայացրած մասնակիցների</w:t>
      </w:r>
      <w:r w:rsidRPr="006D2E03">
        <w:rPr>
          <w:rFonts w:ascii="GHEA Grapalat" w:hAnsi="GHEA Grapalat" w:cs="Sylfaen"/>
          <w:sz w:val="20"/>
          <w:lang w:val="hy-AM"/>
        </w:rPr>
        <w:t xml:space="preserve">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006E50E7">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lastRenderedPageBreak/>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lastRenderedPageBreak/>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lastRenderedPageBreak/>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r w:rsidR="006E50E7">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lastRenderedPageBreak/>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19.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gramStart"/>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 xml:space="preserve">այդ թվում </w:t>
      </w:r>
      <w:proofErr w:type="gramStart"/>
      <w:r w:rsidR="00B2572B" w:rsidRPr="00A71D81">
        <w:rPr>
          <w:rFonts w:ascii="GHEA Grapalat" w:hAnsi="GHEA Grapalat" w:cs="Arial"/>
          <w:sz w:val="20"/>
          <w:szCs w:val="20"/>
          <w:lang w:val="es-ES"/>
        </w:rPr>
        <w:t>կնքվելիք  պայմանագրի</w:t>
      </w:r>
      <w:proofErr w:type="gramEnd"/>
      <w:r w:rsidR="00B2572B" w:rsidRPr="00A71D81">
        <w:rPr>
          <w:rFonts w:ascii="GHEA Grapalat" w:hAnsi="GHEA Grapalat" w:cs="Arial"/>
          <w:sz w:val="20"/>
          <w:szCs w:val="20"/>
          <w:lang w:val="es-ES"/>
        </w:rPr>
        <w:t xml:space="preserve">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B0FA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B0FA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B0FA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B0FA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6E50E7">
        <w:rPr>
          <w:rFonts w:ascii="GHEA Grapalat" w:hAnsi="GHEA Grapalat"/>
          <w:b/>
          <w:color w:val="000000"/>
          <w:sz w:val="20"/>
          <w:szCs w:val="20"/>
          <w:u w:val="single"/>
          <w:lang w:val="hy-AM"/>
        </w:rPr>
        <w:t>ԳՀԱՊՁԲ-ՀՎԿԱԿ-2022-83</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6E50E7">
        <w:rPr>
          <w:rFonts w:ascii="GHEA Grapalat" w:hAnsi="GHEA Grapalat"/>
          <w:b/>
          <w:color w:val="000000"/>
          <w:sz w:val="20"/>
          <w:szCs w:val="20"/>
          <w:u w:val="single"/>
          <w:lang w:val="hy-AM"/>
        </w:rPr>
        <w:t>ԳՀԱՊՁԲ-ՀՎԿԱԿ-2022-83</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6E50E7">
        <w:rPr>
          <w:rFonts w:ascii="GHEA Grapalat" w:hAnsi="GHEA Grapalat"/>
          <w:b/>
          <w:color w:val="000000"/>
          <w:sz w:val="20"/>
          <w:szCs w:val="20"/>
          <w:u w:val="single"/>
          <w:lang w:val="hy-AM"/>
        </w:rPr>
        <w:t>ԳՀԱՊՁԲ-ՀՎԿԱԿ-2022-83</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6E50E7">
        <w:rPr>
          <w:rFonts w:ascii="GHEA Grapalat" w:hAnsi="GHEA Grapalat"/>
          <w:b/>
          <w:color w:val="000000"/>
          <w:sz w:val="20"/>
          <w:szCs w:val="20"/>
          <w:u w:val="single"/>
          <w:lang w:val="hy-AM"/>
        </w:rPr>
        <w:t>ԳՀԱՊՁԲ-ՀՎԿԱԿ-2022-83</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6E50E7">
        <w:rPr>
          <w:rFonts w:ascii="GHEA Grapalat" w:hAnsi="GHEA Grapalat"/>
          <w:b/>
          <w:color w:val="000000"/>
          <w:lang w:val="hy-AM"/>
        </w:rPr>
        <w:t>ԳՀԱՊՁԲ-ՀՎԿԱԿ-2022-83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89499B" w:rsidRPr="00A71D81" w:rsidRDefault="0089499B" w:rsidP="0089499B">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B0FA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B0FA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B0FA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B0FA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B0FA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6E50E7">
        <w:rPr>
          <w:rFonts w:ascii="GHEA Grapalat" w:hAnsi="GHEA Grapalat"/>
          <w:b/>
          <w:color w:val="000000"/>
          <w:lang w:val="hy-AM"/>
        </w:rPr>
        <w:t>ԳՀԱՊՁԲ-ՀՎԿԱԿ-2022-83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6E50E7">
        <w:rPr>
          <w:rFonts w:ascii="GHEA Grapalat" w:hAnsi="GHEA Grapalat"/>
          <w:b/>
          <w:color w:val="000000"/>
          <w:lang w:val="hy-AM"/>
        </w:rPr>
        <w:t>ԳՀԱՊՁԲ-ՀՎԿԱԿ-2022-83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6E50E7">
        <w:rPr>
          <w:rFonts w:ascii="GHEA Grapalat" w:hAnsi="GHEA Grapalat"/>
          <w:b/>
          <w:color w:val="000000"/>
          <w:sz w:val="20"/>
          <w:szCs w:val="20"/>
          <w:lang w:val="hy-AM"/>
        </w:rPr>
        <w:t>ԳՀԱՊՁԲ-ՀՎԿԱԿ-2022-83</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B0FA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B0FA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B0FA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B0FA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B0FA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6E50E7">
        <w:rPr>
          <w:rFonts w:ascii="GHEA Grapalat" w:hAnsi="GHEA Grapalat"/>
          <w:b/>
          <w:color w:val="000000"/>
          <w:lang w:val="hy-AM"/>
        </w:rPr>
        <w:t>ԳՀԱՊՁԲ-ՀՎԿԱԿ-2022-83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A71D81">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w:t>
      </w:r>
      <w:r w:rsidRPr="00A71D81">
        <w:rPr>
          <w:rFonts w:ascii="GHEA Grapalat" w:hAnsi="GHEA Grapalat"/>
          <w:sz w:val="20"/>
          <w:szCs w:val="20"/>
          <w:lang w:val="hy-AM" w:eastAsia="ru-RU"/>
        </w:rPr>
        <w:lastRenderedPageBreak/>
        <w:t xml:space="preserve">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360FE4" w:rsidRPr="00A71D81" w:rsidRDefault="00071D1C" w:rsidP="00360FE4">
      <w:pPr>
        <w:jc w:val="right"/>
        <w:rPr>
          <w:rFonts w:ascii="GHEA Grapalat" w:hAnsi="GHEA Grapalat"/>
          <w:i/>
          <w:sz w:val="18"/>
          <w:lang w:val="hy-AM"/>
        </w:rPr>
      </w:pPr>
      <w:r w:rsidRPr="00A71D81">
        <w:rPr>
          <w:rFonts w:ascii="GHEA Grapalat" w:hAnsi="GHEA Grapalat"/>
          <w:sz w:val="20"/>
        </w:rPr>
        <w:br w:type="page"/>
      </w:r>
      <w:r w:rsidR="00360FE4" w:rsidRPr="00A71D81">
        <w:rPr>
          <w:rFonts w:ascii="GHEA Grapalat" w:hAnsi="GHEA Grapalat"/>
          <w:i/>
          <w:sz w:val="18"/>
          <w:lang w:val="hy-AM"/>
        </w:rPr>
        <w:lastRenderedPageBreak/>
        <w:t>Հավելված N 2</w:t>
      </w:r>
    </w:p>
    <w:p w:rsidR="00360FE4" w:rsidRPr="00A71D81" w:rsidRDefault="00360FE4" w:rsidP="00360FE4">
      <w:pPr>
        <w:jc w:val="right"/>
        <w:rPr>
          <w:rFonts w:ascii="GHEA Grapalat" w:hAnsi="GHEA Grapalat"/>
          <w:i/>
          <w:sz w:val="18"/>
          <w:lang w:val="hy-AM"/>
        </w:rPr>
      </w:pPr>
      <w:r w:rsidRPr="00A71D81">
        <w:rPr>
          <w:rFonts w:ascii="GHEA Grapalat" w:hAnsi="GHEA Grapalat"/>
          <w:i/>
          <w:sz w:val="18"/>
          <w:lang w:val="hy-AM"/>
        </w:rPr>
        <w:t xml:space="preserve">«         »              20  թ. կնքված </w:t>
      </w:r>
    </w:p>
    <w:p w:rsidR="00360FE4" w:rsidRPr="00A71D81" w:rsidRDefault="00360FE4" w:rsidP="00360FE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360FE4" w:rsidRPr="00A71D81" w:rsidRDefault="00360FE4" w:rsidP="00360FE4">
      <w:pPr>
        <w:tabs>
          <w:tab w:val="left" w:pos="9540"/>
        </w:tabs>
        <w:rPr>
          <w:rFonts w:ascii="GHEA Grapalat" w:hAnsi="GHEA Grapalat"/>
          <w:sz w:val="20"/>
        </w:rPr>
      </w:pPr>
    </w:p>
    <w:p w:rsidR="00360FE4" w:rsidRPr="00A71D81" w:rsidRDefault="00360FE4" w:rsidP="00360FE4">
      <w:pPr>
        <w:tabs>
          <w:tab w:val="left" w:pos="9540"/>
        </w:tabs>
        <w:rPr>
          <w:rFonts w:ascii="GHEA Grapalat" w:hAnsi="GHEA Grapalat"/>
          <w:sz w:val="20"/>
        </w:rPr>
      </w:pPr>
    </w:p>
    <w:p w:rsidR="00360FE4" w:rsidRDefault="00360FE4" w:rsidP="00360FE4">
      <w:pPr>
        <w:jc w:val="center"/>
        <w:rPr>
          <w:rFonts w:ascii="GHEA Grapalat" w:hAnsi="GHEA Grapalat" w:cs="Sylfaen"/>
          <w:b/>
          <w:sz w:val="22"/>
          <w:szCs w:val="22"/>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p>
    <w:p w:rsidR="00360FE4" w:rsidRDefault="00360FE4" w:rsidP="00360FE4">
      <w:pPr>
        <w:jc w:val="center"/>
        <w:rPr>
          <w:rFonts w:ascii="GHEA Grapalat" w:hAnsi="GHEA Grapalat" w:cs="Sylfaen"/>
          <w:b/>
          <w:sz w:val="22"/>
          <w:szCs w:val="22"/>
        </w:rPr>
      </w:pPr>
    </w:p>
    <w:p w:rsidR="00360FE4" w:rsidRPr="00A71D81" w:rsidRDefault="00360FE4" w:rsidP="00360FE4">
      <w:pPr>
        <w:jc w:val="center"/>
        <w:rPr>
          <w:rFonts w:ascii="GHEA Grapalat" w:hAnsi="GHEA Grapalat"/>
          <w:sz w:val="20"/>
        </w:rPr>
      </w:pPr>
      <w:r w:rsidRPr="00A71D81">
        <w:rPr>
          <w:rFonts w:ascii="GHEA Grapalat" w:hAnsi="GHEA Grapalat"/>
          <w:sz w:val="20"/>
        </w:rPr>
        <w:t>ՎՃԱՐՄԱՆ ԺԱՄԱՆԱԿԱՑՈՒՅՑ*</w:t>
      </w:r>
    </w:p>
    <w:p w:rsidR="00360FE4" w:rsidRDefault="00360FE4">
      <w:pPr>
        <w:rPr>
          <w:rFonts w:ascii="GHEA Grapalat" w:hAnsi="GHEA Grapalat"/>
          <w:sz w:val="20"/>
        </w:rPr>
      </w:pPr>
    </w:p>
    <w:p w:rsidR="00071D1C" w:rsidRPr="00A71D81" w:rsidRDefault="00071D1C" w:rsidP="00EF3662">
      <w:pPr>
        <w:jc w:val="center"/>
        <w:rPr>
          <w:rFonts w:ascii="GHEA Grapalat" w:hAnsi="GHEA Grapalat"/>
          <w:sz w:val="20"/>
        </w:rPr>
      </w:pPr>
    </w:p>
    <w:p w:rsidR="00071D1C" w:rsidRPr="00A71D81" w:rsidRDefault="00071D1C" w:rsidP="00EF3662">
      <w:pPr>
        <w:rPr>
          <w:rFonts w:ascii="GHEA Grapalat" w:hAnsi="GHEA Grapalat"/>
          <w:sz w:val="20"/>
          <w:lang w:val="ru-RU"/>
        </w:rPr>
      </w:pPr>
    </w:p>
    <w:p w:rsidR="00360FE4" w:rsidRDefault="00360FE4" w:rsidP="00360FE4">
      <w:pPr>
        <w:rPr>
          <w:rFonts w:ascii="GHEA Grapalat" w:hAnsi="GHEA Grapalat"/>
          <w:i/>
          <w:sz w:val="18"/>
          <w:szCs w:val="18"/>
        </w:rPr>
      </w:pPr>
    </w:p>
    <w:p w:rsidR="00360FE4" w:rsidRPr="008758E4" w:rsidRDefault="00360FE4" w:rsidP="00360FE4">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Pr="00A71D81" w:rsidRDefault="00360FE4" w:rsidP="00360FE4">
      <w:pPr>
        <w:rPr>
          <w:rFonts w:ascii="GHEA Grapalat" w:hAnsi="GHEA Grapalat" w:cs="Sylfaen"/>
          <w:i/>
          <w:sz w:val="18"/>
          <w:szCs w:val="18"/>
          <w:lang w:val="pt-BR"/>
        </w:rPr>
      </w:pPr>
      <w:r w:rsidRPr="00360FE4">
        <w:rPr>
          <w:rFonts w:ascii="GHEA Grapalat" w:hAnsi="GHEA Grapalat"/>
          <w:i/>
          <w:sz w:val="18"/>
          <w:szCs w:val="18"/>
        </w:rPr>
        <w:t xml:space="preserve">* </w:t>
      </w:r>
      <w:r w:rsidRPr="00A71D81">
        <w:rPr>
          <w:rFonts w:ascii="GHEA Grapalat" w:hAnsi="GHEA Grapalat" w:cs="Sylfaen"/>
          <w:i/>
          <w:sz w:val="18"/>
          <w:szCs w:val="18"/>
          <w:lang w:val="pt-BR"/>
        </w:rPr>
        <w:t>Վճարման</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360FE4" w:rsidRPr="00A71D81" w:rsidRDefault="00360FE4" w:rsidP="00360FE4">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360FE4" w:rsidRPr="00A71D81" w:rsidRDefault="00360FE4" w:rsidP="00360FE4">
      <w:pPr>
        <w:jc w:val="center"/>
        <w:rPr>
          <w:rFonts w:ascii="GHEA Grapalat" w:hAnsi="GHEA Grapalat"/>
          <w:sz w:val="20"/>
          <w:lang w:val="es-ES"/>
        </w:rPr>
      </w:pPr>
    </w:p>
    <w:p w:rsidR="00360FE4" w:rsidRPr="00A71D81" w:rsidRDefault="00360FE4" w:rsidP="00360FE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360FE4" w:rsidRPr="00A71D81" w:rsidTr="00360FE4">
        <w:trPr>
          <w:jc w:val="center"/>
        </w:trPr>
        <w:tc>
          <w:tcPr>
            <w:tcW w:w="4536" w:type="dxa"/>
          </w:tcPr>
          <w:p w:rsidR="00360FE4" w:rsidRPr="00A71D81" w:rsidRDefault="00360FE4" w:rsidP="00360FE4">
            <w:pPr>
              <w:jc w:val="center"/>
              <w:rPr>
                <w:rFonts w:ascii="GHEA Grapalat" w:hAnsi="GHEA Grapalat" w:cs="Sylfaen"/>
                <w:b/>
                <w:bCs/>
                <w:lang w:val="nb-NO"/>
              </w:rPr>
            </w:pPr>
            <w:r w:rsidRPr="00A71D81">
              <w:rPr>
                <w:rFonts w:ascii="GHEA Grapalat" w:hAnsi="GHEA Grapalat" w:cs="Sylfaen"/>
                <w:b/>
                <w:bCs/>
                <w:lang w:val="nb-NO"/>
              </w:rPr>
              <w:t>ԳՆՈՐԴ</w:t>
            </w:r>
          </w:p>
          <w:p w:rsidR="00360FE4" w:rsidRPr="00A71D81" w:rsidRDefault="00360FE4" w:rsidP="00360FE4">
            <w:pPr>
              <w:rPr>
                <w:rFonts w:ascii="GHEA Grapalat" w:hAnsi="GHEA Grapalat"/>
                <w:sz w:val="22"/>
                <w:szCs w:val="22"/>
                <w:lang w:val="ru-RU"/>
              </w:rPr>
            </w:pPr>
          </w:p>
          <w:p w:rsidR="00360FE4" w:rsidRPr="00A71D81" w:rsidRDefault="00360FE4" w:rsidP="00360FE4">
            <w:pPr>
              <w:rPr>
                <w:rFonts w:ascii="GHEA Grapalat" w:hAnsi="GHEA Grapalat"/>
                <w:lang w:val="ru-RU"/>
              </w:rPr>
            </w:pPr>
          </w:p>
          <w:p w:rsidR="00360FE4" w:rsidRPr="00A71D81" w:rsidRDefault="00360FE4" w:rsidP="00360FE4">
            <w:pPr>
              <w:jc w:val="center"/>
              <w:rPr>
                <w:rFonts w:ascii="GHEA Grapalat" w:hAnsi="GHEA Grapalat"/>
                <w:lang w:val="ru-RU"/>
              </w:rPr>
            </w:pPr>
            <w:r w:rsidRPr="00A71D81">
              <w:rPr>
                <w:rFonts w:ascii="GHEA Grapalat" w:hAnsi="GHEA Grapalat"/>
                <w:lang w:val="ru-RU"/>
              </w:rPr>
              <w:t>---------------------------------</w:t>
            </w:r>
          </w:p>
          <w:p w:rsidR="00360FE4" w:rsidRPr="00A71D81" w:rsidRDefault="00360FE4" w:rsidP="00360FE4">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360FE4" w:rsidRPr="00A71D81" w:rsidRDefault="00360FE4" w:rsidP="00360FE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360FE4" w:rsidRPr="00A71D81" w:rsidRDefault="00360FE4" w:rsidP="00360FE4">
            <w:pPr>
              <w:jc w:val="center"/>
              <w:rPr>
                <w:rFonts w:ascii="GHEA Grapalat" w:hAnsi="GHEA Grapalat"/>
                <w:lang w:val="ru-RU"/>
              </w:rPr>
            </w:pPr>
          </w:p>
        </w:tc>
        <w:tc>
          <w:tcPr>
            <w:tcW w:w="4343" w:type="dxa"/>
          </w:tcPr>
          <w:p w:rsidR="00360FE4" w:rsidRPr="00A71D81" w:rsidRDefault="00360FE4" w:rsidP="00360FE4">
            <w:pPr>
              <w:jc w:val="center"/>
              <w:rPr>
                <w:rFonts w:ascii="GHEA Grapalat" w:hAnsi="GHEA Grapalat" w:cs="Sylfaen"/>
                <w:b/>
                <w:bCs/>
                <w:lang w:val="ru-RU"/>
              </w:rPr>
            </w:pPr>
            <w:r w:rsidRPr="00A71D81">
              <w:rPr>
                <w:rFonts w:ascii="GHEA Grapalat" w:hAnsi="GHEA Grapalat" w:cs="Sylfaen"/>
                <w:b/>
                <w:bCs/>
                <w:lang w:val="pt-BR"/>
              </w:rPr>
              <w:t>ՎԱՃԱՌՈՂ</w:t>
            </w:r>
          </w:p>
          <w:p w:rsidR="00360FE4" w:rsidRPr="00A71D81" w:rsidRDefault="00360FE4" w:rsidP="00360FE4">
            <w:pPr>
              <w:jc w:val="center"/>
              <w:rPr>
                <w:rFonts w:ascii="GHEA Grapalat" w:hAnsi="GHEA Grapalat"/>
                <w:lang w:val="ru-RU"/>
              </w:rPr>
            </w:pPr>
          </w:p>
          <w:p w:rsidR="00360FE4" w:rsidRPr="00A71D81" w:rsidRDefault="00360FE4" w:rsidP="00360FE4">
            <w:pPr>
              <w:jc w:val="center"/>
              <w:rPr>
                <w:rFonts w:ascii="GHEA Grapalat" w:hAnsi="GHEA Grapalat"/>
                <w:lang w:val="ru-RU"/>
              </w:rPr>
            </w:pPr>
          </w:p>
          <w:p w:rsidR="00360FE4" w:rsidRPr="00A71D81" w:rsidRDefault="00360FE4" w:rsidP="00360FE4">
            <w:pPr>
              <w:jc w:val="center"/>
              <w:rPr>
                <w:rFonts w:ascii="GHEA Grapalat" w:hAnsi="GHEA Grapalat"/>
                <w:lang w:val="ru-RU"/>
              </w:rPr>
            </w:pPr>
            <w:r w:rsidRPr="00A71D81">
              <w:rPr>
                <w:rFonts w:ascii="GHEA Grapalat" w:hAnsi="GHEA Grapalat"/>
                <w:lang w:val="ru-RU"/>
              </w:rPr>
              <w:t>---------------------------------</w:t>
            </w:r>
          </w:p>
          <w:p w:rsidR="00360FE4" w:rsidRPr="00A71D81" w:rsidRDefault="00360FE4" w:rsidP="00360FE4">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360FE4" w:rsidRPr="00A71D81" w:rsidRDefault="00360FE4" w:rsidP="00360FE4">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360FE4" w:rsidRDefault="00360FE4">
      <w:pPr>
        <w:rPr>
          <w:rFonts w:ascii="GHEA Grapalat" w:hAnsi="GHEA Grapalat"/>
          <w:i/>
          <w:sz w:val="18"/>
          <w:lang w:val="hy-AM"/>
        </w:rPr>
      </w:pPr>
    </w:p>
    <w:p w:rsidR="00360FE4" w:rsidRDefault="00360FE4">
      <w:pPr>
        <w:rPr>
          <w:rFonts w:ascii="GHEA Grapalat" w:hAnsi="GHEA Grapalat"/>
          <w:i/>
          <w:sz w:val="18"/>
          <w:lang w:val="hy-AM"/>
        </w:rPr>
      </w:pPr>
      <w:r>
        <w:rPr>
          <w:rFonts w:ascii="GHEA Grapalat" w:hAnsi="GHEA Grapalat"/>
          <w:i/>
          <w:sz w:val="18"/>
          <w:lang w:val="hy-AM"/>
        </w:rPr>
        <w:br w:type="page"/>
      </w:r>
    </w:p>
    <w:p w:rsidR="00071D1C" w:rsidRPr="00360FE4"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360FE4">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360FE4" w:rsidRDefault="00071D1C" w:rsidP="00EF3662">
      <w:pPr>
        <w:ind w:left="-142" w:firstLine="142"/>
        <w:jc w:val="center"/>
        <w:rPr>
          <w:rFonts w:ascii="GHEA Grapalat" w:hAnsi="GHEA Grapalat" w:cs="Sylfaen"/>
          <w:b/>
          <w:lang w:val="hy-AM"/>
        </w:rPr>
      </w:pPr>
    </w:p>
    <w:p w:rsidR="0038400D" w:rsidRPr="00360FE4"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B0FA3" w:rsidTr="007A2020">
        <w:trPr>
          <w:tblCellSpacing w:w="7" w:type="dxa"/>
          <w:jc w:val="center"/>
        </w:trPr>
        <w:tc>
          <w:tcPr>
            <w:tcW w:w="0" w:type="auto"/>
            <w:vAlign w:val="center"/>
          </w:tcPr>
          <w:p w:rsidR="0038400D" w:rsidRPr="00A71D81" w:rsidRDefault="00EB0FA3"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98793A">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98793A">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98793A">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FE4" w:rsidRDefault="00360FE4">
      <w:r>
        <w:separator/>
      </w:r>
    </w:p>
  </w:endnote>
  <w:endnote w:type="continuationSeparator" w:id="0">
    <w:p w:rsidR="00360FE4" w:rsidRDefault="0036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FE4" w:rsidRDefault="00360FE4">
      <w:r>
        <w:separator/>
      </w:r>
    </w:p>
  </w:footnote>
  <w:footnote w:type="continuationSeparator" w:id="0">
    <w:p w:rsidR="00360FE4" w:rsidRDefault="00360FE4">
      <w:r>
        <w:continuationSeparator/>
      </w:r>
    </w:p>
  </w:footnote>
  <w:footnote w:id="1">
    <w:p w:rsidR="00360FE4" w:rsidRPr="00762340" w:rsidRDefault="00360FE4"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360FE4" w:rsidRPr="004B72E3" w:rsidRDefault="00360FE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60FE4" w:rsidRPr="004B72E3" w:rsidRDefault="00360FE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360FE4" w:rsidRPr="004B72E3" w:rsidRDefault="00360FE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360FE4" w:rsidRPr="000B7538" w:rsidRDefault="00360FE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360FE4" w:rsidRPr="000B7538" w:rsidRDefault="00360F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360FE4" w:rsidRPr="000B7538" w:rsidRDefault="00360F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360FE4" w:rsidRPr="00D533CD" w:rsidRDefault="00360FE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360FE4" w:rsidRPr="000B7538" w:rsidRDefault="00360FE4"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360FE4" w:rsidRPr="000B7538" w:rsidRDefault="00360FE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360FE4" w:rsidRDefault="00360FE4"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360FE4" w:rsidRDefault="00360FE4" w:rsidP="00501A05">
      <w:pPr>
        <w:pStyle w:val="FootnoteText"/>
        <w:rPr>
          <w:rFonts w:ascii="Sylfaen" w:hAnsi="Sylfaen"/>
          <w:lang w:val="hy-AM"/>
        </w:rPr>
      </w:pPr>
    </w:p>
    <w:p w:rsidR="00360FE4" w:rsidRPr="00B462B5" w:rsidRDefault="00360FE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360FE4" w:rsidRPr="00B462B5" w:rsidRDefault="00360FE4">
      <w:pPr>
        <w:pStyle w:val="FootnoteText"/>
        <w:rPr>
          <w:rFonts w:ascii="Times New Roman" w:hAnsi="Times New Roman"/>
          <w:vertAlign w:val="superscript"/>
          <w:lang w:val="hy-AM"/>
        </w:rPr>
      </w:pPr>
    </w:p>
  </w:footnote>
  <w:footnote w:id="4">
    <w:p w:rsidR="00360FE4" w:rsidRPr="006265F4" w:rsidRDefault="00360FE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360FE4" w:rsidRPr="000B7538" w:rsidRDefault="00360FE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60FE4" w:rsidRPr="00861BC3" w:rsidRDefault="00360FE4"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360FE4" w:rsidRPr="0085475F" w:rsidRDefault="00360FE4"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360FE4" w:rsidRPr="0085475F" w:rsidRDefault="00360FE4"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360FE4" w:rsidRPr="0085475F" w:rsidRDefault="00360FE4" w:rsidP="005F1C06">
      <w:pPr>
        <w:pStyle w:val="BodyTextIndent3"/>
        <w:spacing w:line="240" w:lineRule="auto"/>
        <w:ind w:left="142" w:firstLine="0"/>
        <w:rPr>
          <w:rFonts w:ascii="GHEA Grapalat" w:hAnsi="GHEA Grapalat"/>
          <w:i/>
          <w:sz w:val="16"/>
          <w:szCs w:val="16"/>
          <w:lang w:val="af-ZA" w:eastAsia="ru-RU"/>
        </w:rPr>
      </w:pPr>
    </w:p>
    <w:p w:rsidR="00360FE4" w:rsidRPr="0085475F" w:rsidRDefault="00360FE4"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360FE4" w:rsidRPr="0085475F" w:rsidRDefault="00360FE4" w:rsidP="005F1C06">
      <w:pPr>
        <w:pStyle w:val="FootnoteText"/>
        <w:jc w:val="both"/>
        <w:rPr>
          <w:rFonts w:ascii="GHEA Grapalat" w:hAnsi="GHEA Grapalat"/>
          <w:i/>
          <w:sz w:val="16"/>
          <w:szCs w:val="16"/>
          <w:lang w:val="af-ZA"/>
        </w:rPr>
      </w:pPr>
    </w:p>
    <w:p w:rsidR="00360FE4" w:rsidRPr="0085475F" w:rsidRDefault="00360FE4"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360FE4" w:rsidRPr="00BF58CA" w:rsidRDefault="00360FE4" w:rsidP="005F1C06">
      <w:pPr>
        <w:pStyle w:val="FootnoteText"/>
        <w:jc w:val="both"/>
        <w:rPr>
          <w:rFonts w:ascii="GHEA Grapalat" w:hAnsi="GHEA Grapalat"/>
          <w:i/>
          <w:sz w:val="16"/>
          <w:szCs w:val="16"/>
          <w:lang w:val="hy-AM"/>
        </w:rPr>
      </w:pPr>
    </w:p>
    <w:p w:rsidR="00360FE4" w:rsidRPr="00B20703" w:rsidDel="006C3873" w:rsidRDefault="00360FE4" w:rsidP="00CE3A99">
      <w:pPr>
        <w:jc w:val="both"/>
        <w:rPr>
          <w:del w:id="6" w:author="User" w:date="2019-05-26T09:52:00Z"/>
          <w:rFonts w:ascii="GHEA Grapalat" w:hAnsi="GHEA Grapalat" w:cs="Sylfaen"/>
          <w:sz w:val="20"/>
          <w:lang w:val="hy-AM"/>
        </w:rPr>
      </w:pPr>
    </w:p>
  </w:footnote>
  <w:footnote w:id="7">
    <w:p w:rsidR="00360FE4" w:rsidRPr="006265F4" w:rsidRDefault="00360FE4"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60FE4" w:rsidRPr="006265F4" w:rsidRDefault="00360FE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60FE4" w:rsidRPr="006265F4" w:rsidDel="00856FDE" w:rsidRDefault="00360FE4" w:rsidP="00B2572B">
      <w:pPr>
        <w:pStyle w:val="FootnoteText"/>
        <w:rPr>
          <w:del w:id="9" w:author="User" w:date="2019-05-26T09:57:00Z"/>
          <w:i/>
          <w:lang w:val="af-ZA"/>
        </w:rPr>
      </w:pPr>
    </w:p>
  </w:footnote>
  <w:footnote w:id="8">
    <w:p w:rsidR="00360FE4" w:rsidRPr="006265F4" w:rsidRDefault="00360FE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60FE4" w:rsidRPr="006265F4" w:rsidDel="007942E8" w:rsidRDefault="00360FE4" w:rsidP="009123CA">
      <w:pPr>
        <w:pStyle w:val="FootnoteText"/>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360FE4" w:rsidRPr="006265F4" w:rsidDel="002877FC" w:rsidRDefault="00360FE4"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360FE4" w:rsidRPr="006265F4" w:rsidDel="002877FC" w:rsidRDefault="00360FE4"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5467"/>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37CE"/>
    <w:rsid w:val="000A4DC8"/>
    <w:rsid w:val="000A5B16"/>
    <w:rsid w:val="000A648B"/>
    <w:rsid w:val="000A6B75"/>
    <w:rsid w:val="000A72AD"/>
    <w:rsid w:val="000A7528"/>
    <w:rsid w:val="000B033F"/>
    <w:rsid w:val="000B1088"/>
    <w:rsid w:val="000B259E"/>
    <w:rsid w:val="000B3DED"/>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D4F"/>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39C7"/>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3DFB"/>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65C"/>
    <w:rsid w:val="00230B12"/>
    <w:rsid w:val="00230C8F"/>
    <w:rsid w:val="0023354E"/>
    <w:rsid w:val="00234E5D"/>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8E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335"/>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1EE"/>
    <w:rsid w:val="002E1B5B"/>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598F"/>
    <w:rsid w:val="003465D8"/>
    <w:rsid w:val="003468B8"/>
    <w:rsid w:val="00347499"/>
    <w:rsid w:val="0034769E"/>
    <w:rsid w:val="0034777A"/>
    <w:rsid w:val="00350018"/>
    <w:rsid w:val="003500D1"/>
    <w:rsid w:val="00350C85"/>
    <w:rsid w:val="0035131C"/>
    <w:rsid w:val="00352DB8"/>
    <w:rsid w:val="00353890"/>
    <w:rsid w:val="00355533"/>
    <w:rsid w:val="0035555B"/>
    <w:rsid w:val="003572A0"/>
    <w:rsid w:val="003579C1"/>
    <w:rsid w:val="00357A11"/>
    <w:rsid w:val="00357A33"/>
    <w:rsid w:val="00357AA2"/>
    <w:rsid w:val="00357D48"/>
    <w:rsid w:val="00357E1B"/>
    <w:rsid w:val="00360FE4"/>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2E8"/>
    <w:rsid w:val="00395D6D"/>
    <w:rsid w:val="00395F9B"/>
    <w:rsid w:val="0039646A"/>
    <w:rsid w:val="00396D60"/>
    <w:rsid w:val="0039708B"/>
    <w:rsid w:val="003972CC"/>
    <w:rsid w:val="0039754F"/>
    <w:rsid w:val="00397DC0"/>
    <w:rsid w:val="003A0A31"/>
    <w:rsid w:val="003A145D"/>
    <w:rsid w:val="003A1602"/>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3EB"/>
    <w:rsid w:val="003C14BE"/>
    <w:rsid w:val="003C1A7E"/>
    <w:rsid w:val="003C29C6"/>
    <w:rsid w:val="003C2B7E"/>
    <w:rsid w:val="003C2BAE"/>
    <w:rsid w:val="003C2BDB"/>
    <w:rsid w:val="003C2BDC"/>
    <w:rsid w:val="003C3660"/>
    <w:rsid w:val="003C3E7A"/>
    <w:rsid w:val="003C4576"/>
    <w:rsid w:val="003C50C8"/>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348"/>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3C9E"/>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05D"/>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4C6"/>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BF"/>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87E"/>
    <w:rsid w:val="006C679A"/>
    <w:rsid w:val="006C778B"/>
    <w:rsid w:val="006C7B6E"/>
    <w:rsid w:val="006C7FE2"/>
    <w:rsid w:val="006D0479"/>
    <w:rsid w:val="006D0B02"/>
    <w:rsid w:val="006D0D6F"/>
    <w:rsid w:val="006D1826"/>
    <w:rsid w:val="006D1BA0"/>
    <w:rsid w:val="006D1CE6"/>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50E7"/>
    <w:rsid w:val="006E5CCD"/>
    <w:rsid w:val="006E5D36"/>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4796E"/>
    <w:rsid w:val="0075012D"/>
    <w:rsid w:val="00750406"/>
    <w:rsid w:val="0075067F"/>
    <w:rsid w:val="00750AED"/>
    <w:rsid w:val="00751116"/>
    <w:rsid w:val="007525C0"/>
    <w:rsid w:val="00752B64"/>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05DA"/>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F08"/>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4DB6"/>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ACA"/>
    <w:rsid w:val="008A5CEA"/>
    <w:rsid w:val="008A6AF5"/>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062"/>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93A"/>
    <w:rsid w:val="00987E76"/>
    <w:rsid w:val="00990375"/>
    <w:rsid w:val="00990561"/>
    <w:rsid w:val="00990C42"/>
    <w:rsid w:val="009911F4"/>
    <w:rsid w:val="00993191"/>
    <w:rsid w:val="0099359D"/>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3F0B"/>
    <w:rsid w:val="009E45F3"/>
    <w:rsid w:val="009E4A0F"/>
    <w:rsid w:val="009E7100"/>
    <w:rsid w:val="009E7E0A"/>
    <w:rsid w:val="009F0660"/>
    <w:rsid w:val="009F06BA"/>
    <w:rsid w:val="009F18D0"/>
    <w:rsid w:val="009F1FF7"/>
    <w:rsid w:val="009F264F"/>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2FDC"/>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2FBA"/>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7F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3A6"/>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D6B"/>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1A68"/>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2B62"/>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C8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0FA3"/>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EF3"/>
    <w:rsid w:val="00F63223"/>
    <w:rsid w:val="00F64BF8"/>
    <w:rsid w:val="00F64DF9"/>
    <w:rsid w:val="00F658E7"/>
    <w:rsid w:val="00F676CB"/>
    <w:rsid w:val="00F67946"/>
    <w:rsid w:val="00F67CD4"/>
    <w:rsid w:val="00F7009A"/>
    <w:rsid w:val="00F70A3D"/>
    <w:rsid w:val="00F70E55"/>
    <w:rsid w:val="00F7119C"/>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BCF"/>
    <w:rsid w:val="00FD3C72"/>
    <w:rsid w:val="00FD4DA5"/>
    <w:rsid w:val="00FD4DBF"/>
    <w:rsid w:val="00FD57B8"/>
    <w:rsid w:val="00FD5AE8"/>
    <w:rsid w:val="00FD7291"/>
    <w:rsid w:val="00FD7772"/>
    <w:rsid w:val="00FE0A29"/>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7AFC6F3"/>
  <w15:docId w15:val="{A03C039F-FF22-4D5E-9EDB-8665F17B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F4155-1353-4578-8AE4-E7EC255A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71</Pages>
  <Words>21845</Words>
  <Characters>124522</Characters>
  <Application>Microsoft Office Word</Application>
  <DocSecurity>0</DocSecurity>
  <Lines>1037</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146075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Ani Khalatyan</cp:lastModifiedBy>
  <cp:revision>225</cp:revision>
  <cp:lastPrinted>2018-02-16T07:12:00Z</cp:lastPrinted>
  <dcterms:created xsi:type="dcterms:W3CDTF">2022-05-30T17:01:00Z</dcterms:created>
  <dcterms:modified xsi:type="dcterms:W3CDTF">2022-10-21T08:49:00Z</dcterms:modified>
</cp:coreProperties>
</file>